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B8" w:rsidRPr="00E01DC2" w:rsidRDefault="009141D8" w:rsidP="009342B8">
      <w:pPr>
        <w:jc w:val="center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 xml:space="preserve">MEMORIA JUSTIFICATIVA DEL PROYECTO DE </w:t>
      </w:r>
      <w:bookmarkStart w:id="0" w:name="_Hlk487839427"/>
      <w:r w:rsidRPr="00E01DC2">
        <w:rPr>
          <w:rFonts w:ascii="Arial Narrow" w:hAnsi="Arial Narrow" w:cs="Arial"/>
          <w:b/>
          <w:sz w:val="22"/>
          <w:szCs w:val="22"/>
        </w:rPr>
        <w:t xml:space="preserve">DECRETO </w:t>
      </w:r>
    </w:p>
    <w:p w:rsidR="009342B8" w:rsidRPr="00E01DC2" w:rsidRDefault="009342B8" w:rsidP="009342B8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9342B8" w:rsidRPr="00E01DC2" w:rsidRDefault="00E01DC2" w:rsidP="009342B8">
      <w:pPr>
        <w:jc w:val="center"/>
        <w:rPr>
          <w:rFonts w:ascii="Arial Narrow" w:eastAsia="Calibri" w:hAnsi="Arial Narrow" w:cs="Arial"/>
          <w:b/>
          <w:sz w:val="22"/>
          <w:szCs w:val="22"/>
          <w:lang w:val="es-CO" w:eastAsia="en-US"/>
        </w:rPr>
      </w:pPr>
      <w:r w:rsidRPr="00E01DC2">
        <w:rPr>
          <w:rFonts w:ascii="Arial Narrow" w:hAnsi="Arial Narrow" w:cs="Arial"/>
          <w:b/>
          <w:sz w:val="22"/>
          <w:szCs w:val="22"/>
        </w:rPr>
        <w:t>“Por el cual se declara “patrimonio natural de Colombia” el área del Salto del Tequendama”</w:t>
      </w:r>
    </w:p>
    <w:p w:rsidR="00FA7EBA" w:rsidRPr="00E01DC2" w:rsidRDefault="00FA7EBA" w:rsidP="009342B8">
      <w:pPr>
        <w:rPr>
          <w:rFonts w:ascii="Arial Narrow" w:eastAsia="Calibri" w:hAnsi="Arial Narrow" w:cs="Arial"/>
          <w:b/>
          <w:sz w:val="22"/>
          <w:szCs w:val="22"/>
          <w:lang w:val="es-CO" w:eastAsia="en-US"/>
        </w:rPr>
      </w:pPr>
    </w:p>
    <w:p w:rsidR="009141D8" w:rsidRPr="00E01DC2" w:rsidRDefault="009141D8" w:rsidP="009141D8">
      <w:pPr>
        <w:jc w:val="center"/>
        <w:rPr>
          <w:rFonts w:ascii="Arial Narrow" w:eastAsia="Calibri" w:hAnsi="Arial Narrow" w:cs="Arial"/>
          <w:b/>
          <w:sz w:val="22"/>
          <w:szCs w:val="22"/>
          <w:lang w:val="es-CO" w:eastAsia="en-US"/>
        </w:rPr>
      </w:pPr>
    </w:p>
    <w:bookmarkEnd w:id="0"/>
    <w:p w:rsidR="009141D8" w:rsidRPr="00AE423A" w:rsidRDefault="009141D8" w:rsidP="009141D8">
      <w:pPr>
        <w:pStyle w:val="Prrafodelista"/>
        <w:numPr>
          <w:ilvl w:val="0"/>
          <w:numId w:val="1"/>
        </w:numPr>
        <w:tabs>
          <w:tab w:val="left" w:pos="1035"/>
        </w:tabs>
        <w:jc w:val="both"/>
        <w:rPr>
          <w:rFonts w:ascii="Arial Narrow" w:hAnsi="Arial Narrow" w:cs="Arial"/>
          <w:b/>
          <w:sz w:val="22"/>
          <w:szCs w:val="22"/>
          <w:lang w:val="es-MX"/>
        </w:rPr>
      </w:pPr>
      <w:r w:rsidRPr="00E01DC2">
        <w:rPr>
          <w:rFonts w:ascii="Arial Narrow" w:hAnsi="Arial Narrow" w:cs="Arial"/>
          <w:b/>
          <w:sz w:val="22"/>
          <w:szCs w:val="22"/>
          <w:lang w:val="es-MX"/>
        </w:rPr>
        <w:t>ANTECEDENTES, RAZONES DE OPORTUNIDAD Y CONVENIENCIA</w:t>
      </w:r>
      <w:r w:rsidR="00AE423A" w:rsidRPr="00AE423A">
        <w:rPr>
          <w:rFonts w:ascii="Arial Narrow" w:hAnsi="Arial Narrow" w:cs="Arial"/>
          <w:szCs w:val="20"/>
        </w:rPr>
        <w:t xml:space="preserve"> </w:t>
      </w:r>
      <w:r w:rsidR="00AE423A" w:rsidRPr="00AE423A">
        <w:rPr>
          <w:rFonts w:ascii="Arial Narrow" w:hAnsi="Arial Narrow" w:cs="Arial"/>
          <w:b/>
          <w:szCs w:val="20"/>
        </w:rPr>
        <w:t>QUE JUSTIFICAN SU EXPEDICIÓN</w:t>
      </w:r>
      <w:r w:rsidR="00AE423A" w:rsidRPr="00AE423A">
        <w:rPr>
          <w:rFonts w:ascii="Arial Narrow" w:hAnsi="Arial Narrow" w:cs="Arial"/>
          <w:b/>
          <w:sz w:val="22"/>
          <w:szCs w:val="22"/>
          <w:lang w:val="es-MX"/>
        </w:rPr>
        <w:t>.</w:t>
      </w:r>
    </w:p>
    <w:p w:rsidR="007A0238" w:rsidRPr="00E01DC2" w:rsidRDefault="00BC2D4E" w:rsidP="007A0238">
      <w:pPr>
        <w:spacing w:before="100" w:beforeAutospacing="1" w:after="100" w:afterAutospacing="1"/>
        <w:jc w:val="both"/>
        <w:rPr>
          <w:rFonts w:ascii="Arial Narrow" w:eastAsia="Calibri" w:hAnsi="Arial Narrow"/>
          <w:sz w:val="22"/>
          <w:szCs w:val="22"/>
          <w:lang w:val="es-CO" w:eastAsia="en-US"/>
        </w:rPr>
      </w:pPr>
      <w:bookmarkStart w:id="1" w:name="14"/>
      <w:bookmarkEnd w:id="1"/>
      <w:r w:rsidRPr="00E01DC2">
        <w:rPr>
          <w:rFonts w:ascii="Arial Narrow" w:hAnsi="Arial Narrow"/>
          <w:sz w:val="22"/>
          <w:szCs w:val="22"/>
          <w:lang w:eastAsia="en-US"/>
        </w:rPr>
        <w:t>Mediante S</w:t>
      </w:r>
      <w:proofErr w:type="spellStart"/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>entencia</w:t>
      </w:r>
      <w:proofErr w:type="spellEnd"/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núm. AP-25000-23-2</w:t>
      </w:r>
      <w:r w:rsid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7-000-2001-90479-01 proferida el 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>veintiocho (28) de </w:t>
      </w:r>
      <w:r w:rsidR="00761EDE" w:rsidRPr="00E01DC2">
        <w:rPr>
          <w:rFonts w:ascii="Arial Narrow" w:eastAsia="Calibri" w:hAnsi="Arial Narrow"/>
          <w:sz w:val="22"/>
          <w:szCs w:val="22"/>
          <w:lang w:val="es-CO" w:eastAsia="en-US"/>
        </w:rPr>
        <w:t>marzo de dos mil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> catorce (2014)</w:t>
      </w:r>
      <w:r w:rsidR="00B958B3" w:rsidRPr="00E01DC2">
        <w:rPr>
          <w:rFonts w:ascii="Arial Narrow" w:eastAsia="Calibri" w:hAnsi="Arial Narrow"/>
          <w:sz w:val="22"/>
          <w:szCs w:val="22"/>
          <w:lang w:val="es-CO" w:eastAsia="en-US"/>
        </w:rPr>
        <w:t>,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la Sección Primera</w:t>
      </w:r>
      <w:r w:rsidR="00761EDE"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de la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Sala Contencioso Administrativ</w:t>
      </w:r>
      <w:r w:rsidR="00761EDE" w:rsidRPr="00E01DC2">
        <w:rPr>
          <w:rFonts w:ascii="Arial Narrow" w:eastAsia="Calibri" w:hAnsi="Arial Narrow"/>
          <w:sz w:val="22"/>
          <w:szCs w:val="22"/>
          <w:lang w:val="es-CO" w:eastAsia="en-US"/>
        </w:rPr>
        <w:t>a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del Consejo de Estado, </w:t>
      </w:r>
      <w:r w:rsidR="00B958B3" w:rsidRPr="00E01DC2">
        <w:rPr>
          <w:rFonts w:ascii="Arial Narrow" w:eastAsia="Calibri" w:hAnsi="Arial Narrow"/>
          <w:sz w:val="22"/>
          <w:szCs w:val="22"/>
          <w:lang w:val="es-CO" w:eastAsia="en-US"/>
        </w:rPr>
        <w:t>ordenó en la parte resolutiva, en el numeral</w:t>
      </w:r>
      <w:r w:rsidR="00761EDE" w:rsidRPr="00E01DC2">
        <w:rPr>
          <w:rFonts w:ascii="Arial Narrow" w:eastAsia="Calibri" w:hAnsi="Arial Narrow"/>
          <w:sz w:val="22"/>
          <w:szCs w:val="22"/>
          <w:lang w:val="es-CO" w:eastAsia="en-US"/>
        </w:rPr>
        <w:t>. 4.29</w:t>
      </w:r>
      <w:r w:rsidR="00B958B3"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a esta cartera ministerial</w:t>
      </w:r>
      <w:r w:rsidR="00761EDE" w:rsidRPr="00E01DC2">
        <w:rPr>
          <w:rFonts w:ascii="Arial Narrow" w:eastAsia="Calibri" w:hAnsi="Arial Narrow"/>
          <w:sz w:val="22"/>
          <w:szCs w:val="22"/>
          <w:lang w:val="es-CO" w:eastAsia="en-US"/>
        </w:rPr>
        <w:t>:</w:t>
      </w:r>
    </w:p>
    <w:p w:rsidR="00B15233" w:rsidRPr="009834E9" w:rsidRDefault="00B15233" w:rsidP="009834E9">
      <w:pPr>
        <w:spacing w:before="100" w:beforeAutospacing="1" w:after="100" w:afterAutospacing="1"/>
        <w:ind w:left="567" w:firstLine="1"/>
        <w:jc w:val="both"/>
        <w:rPr>
          <w:rFonts w:ascii="Arial Narrow" w:eastAsiaTheme="minorHAnsi" w:hAnsi="Arial Narrow"/>
          <w:i/>
          <w:sz w:val="20"/>
          <w:szCs w:val="20"/>
          <w:lang w:val="es-CO" w:eastAsia="en-US"/>
        </w:rPr>
      </w:pPr>
      <w:r w:rsidRPr="009834E9">
        <w:rPr>
          <w:rFonts w:ascii="Arial Narrow" w:eastAsia="Calibri" w:hAnsi="Arial Narrow"/>
          <w:i/>
          <w:sz w:val="20"/>
          <w:szCs w:val="20"/>
          <w:lang w:val="es-CO" w:eastAsia="en-US"/>
        </w:rPr>
        <w:t>“</w:t>
      </w:r>
      <w:r w:rsidRPr="009834E9">
        <w:rPr>
          <w:rFonts w:ascii="Arial Narrow" w:hAnsi="Arial Narrow"/>
          <w:i/>
          <w:sz w:val="20"/>
          <w:szCs w:val="20"/>
        </w:rPr>
        <w:t>ORDÉNASE al Ministerio de Ambiente y Desarrollo Sostenible que en el término perentorio e improrrogable de doce (12) meses contados a partir de la ejecutoria de esta sentencia, realice los trámites necesarios para el reconocimiento del Salto de Tequendama como Patrimonio Natural de Colombia.”</w:t>
      </w:r>
    </w:p>
    <w:p w:rsidR="009141D8" w:rsidRPr="00E01DC2" w:rsidRDefault="009141D8" w:rsidP="007A0238">
      <w:pPr>
        <w:pStyle w:val="Default"/>
        <w:spacing w:before="100" w:beforeAutospacing="1" w:after="100" w:afterAutospacing="1"/>
        <w:contextualSpacing/>
        <w:jc w:val="both"/>
        <w:rPr>
          <w:rFonts w:ascii="Arial Narrow" w:eastAsia="Calibri" w:hAnsi="Arial Narrow"/>
          <w:sz w:val="22"/>
          <w:szCs w:val="22"/>
          <w:lang w:val="es-CO" w:eastAsia="en-US"/>
        </w:rPr>
      </w:pPr>
    </w:p>
    <w:p w:rsidR="00761EDE" w:rsidRPr="00E01DC2" w:rsidRDefault="00B15233" w:rsidP="007A0238">
      <w:pPr>
        <w:pStyle w:val="Default"/>
        <w:spacing w:before="100" w:beforeAutospacing="1" w:after="100" w:afterAutospacing="1"/>
        <w:contextualSpacing/>
        <w:jc w:val="both"/>
        <w:rPr>
          <w:rFonts w:ascii="Arial Narrow" w:eastAsia="Calibri" w:hAnsi="Arial Narrow"/>
          <w:sz w:val="22"/>
          <w:szCs w:val="22"/>
          <w:lang w:val="es-CO" w:eastAsia="en-US"/>
        </w:rPr>
      </w:pP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Como sustento de dicha orden, el juez constitucional expresó lo siguiente: </w:t>
      </w:r>
    </w:p>
    <w:p w:rsidR="00B15233" w:rsidRPr="00E01DC2" w:rsidRDefault="00B15233" w:rsidP="007A0238">
      <w:pPr>
        <w:pStyle w:val="Default"/>
        <w:spacing w:before="100" w:beforeAutospacing="1" w:after="100" w:afterAutospacing="1"/>
        <w:contextualSpacing/>
        <w:jc w:val="both"/>
        <w:rPr>
          <w:rFonts w:ascii="Arial Narrow" w:eastAsia="Calibri" w:hAnsi="Arial Narrow"/>
          <w:sz w:val="22"/>
          <w:szCs w:val="22"/>
          <w:lang w:val="es-CO" w:eastAsia="en-US"/>
        </w:rPr>
      </w:pPr>
    </w:p>
    <w:p w:rsidR="00B958B3" w:rsidRPr="009834E9" w:rsidRDefault="00B1523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 w:cs="Courier New"/>
          <w:b/>
          <w:bCs/>
          <w:i/>
          <w:sz w:val="20"/>
        </w:rPr>
        <w:t>“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Importancia</w:t>
      </w:r>
      <w:r w:rsidR="00B958B3" w:rsidRPr="009834E9">
        <w:rPr>
          <w:rFonts w:ascii="Arial Narrow" w:hAnsi="Arial Narrow" w:cs="Courier New"/>
          <w:b/>
          <w:bCs/>
          <w:i/>
          <w:spacing w:val="-10"/>
          <w:sz w:val="20"/>
        </w:rPr>
        <w:t xml:space="preserve"> </w:t>
      </w:r>
      <w:proofErr w:type="spellStart"/>
      <w:r w:rsidR="00B958B3" w:rsidRPr="009834E9">
        <w:rPr>
          <w:rFonts w:ascii="Arial Narrow" w:hAnsi="Arial Narrow" w:cs="Courier New"/>
          <w:b/>
          <w:bCs/>
          <w:i/>
          <w:sz w:val="20"/>
        </w:rPr>
        <w:t>ecosistémica</w:t>
      </w:r>
      <w:proofErr w:type="spellEnd"/>
      <w:r w:rsidR="00B958B3" w:rsidRPr="009834E9">
        <w:rPr>
          <w:rFonts w:ascii="Arial Narrow" w:hAnsi="Arial Narrow" w:cs="Courier New"/>
          <w:b/>
          <w:bCs/>
          <w:i/>
          <w:spacing w:val="-10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y</w:t>
      </w:r>
      <w:r w:rsidR="00B958B3" w:rsidRPr="009834E9">
        <w:rPr>
          <w:rFonts w:ascii="Arial Narrow" w:hAnsi="Arial Narrow" w:cs="Courier New"/>
          <w:b/>
          <w:bCs/>
          <w:i/>
          <w:spacing w:val="-9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patrimonial</w:t>
      </w:r>
      <w:r w:rsidR="00B958B3" w:rsidRPr="009834E9">
        <w:rPr>
          <w:rFonts w:ascii="Arial Narrow" w:hAnsi="Arial Narrow" w:cs="Courier New"/>
          <w:b/>
          <w:bCs/>
          <w:i/>
          <w:spacing w:val="-10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del</w:t>
      </w:r>
      <w:r w:rsidR="00B958B3" w:rsidRPr="009834E9">
        <w:rPr>
          <w:rFonts w:ascii="Arial Narrow" w:hAnsi="Arial Narrow" w:cs="Courier New"/>
          <w:b/>
          <w:bCs/>
          <w:i/>
          <w:spacing w:val="-9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Salto</w:t>
      </w:r>
      <w:r w:rsidR="00B958B3" w:rsidRPr="009834E9">
        <w:rPr>
          <w:rFonts w:ascii="Arial Narrow" w:hAnsi="Arial Narrow" w:cs="Courier New"/>
          <w:b/>
          <w:bCs/>
          <w:i/>
          <w:spacing w:val="-10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del</w:t>
      </w:r>
      <w:r w:rsidR="00B958B3" w:rsidRPr="009834E9">
        <w:rPr>
          <w:rFonts w:ascii="Arial Narrow" w:hAnsi="Arial Narrow" w:cs="Courier New"/>
          <w:b/>
          <w:bCs/>
          <w:i/>
          <w:spacing w:val="-10"/>
          <w:sz w:val="20"/>
        </w:rPr>
        <w:t xml:space="preserve"> </w:t>
      </w:r>
      <w:r w:rsidR="00B958B3" w:rsidRPr="009834E9">
        <w:rPr>
          <w:rFonts w:ascii="Arial Narrow" w:hAnsi="Arial Narrow" w:cs="Courier New"/>
          <w:b/>
          <w:bCs/>
          <w:i/>
          <w:sz w:val="20"/>
        </w:rPr>
        <w:t>Tequendama</w:t>
      </w:r>
      <w:r w:rsidR="007A0238" w:rsidRPr="009834E9">
        <w:rPr>
          <w:rFonts w:ascii="Arial Narrow" w:hAnsi="Arial Narrow" w:cs="Courier New"/>
          <w:b/>
          <w:bCs/>
          <w:i/>
          <w:sz w:val="20"/>
        </w:rPr>
        <w:t>: E</w:t>
      </w:r>
      <w:r w:rsidR="00B958B3" w:rsidRPr="009834E9">
        <w:rPr>
          <w:rFonts w:ascii="Arial Narrow" w:hAnsi="Arial Narrow"/>
          <w:i/>
          <w:sz w:val="20"/>
        </w:rPr>
        <w:t>l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Salto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Te</w:t>
      </w:r>
      <w:r w:rsidR="00B958B3" w:rsidRPr="009834E9">
        <w:rPr>
          <w:rFonts w:ascii="Arial Narrow" w:hAnsi="Arial Narrow"/>
          <w:i/>
          <w:spacing w:val="2"/>
          <w:sz w:val="20"/>
        </w:rPr>
        <w:t>q</w:t>
      </w:r>
      <w:r w:rsidR="00B958B3" w:rsidRPr="009834E9">
        <w:rPr>
          <w:rFonts w:ascii="Arial Narrow" w:hAnsi="Arial Narrow"/>
          <w:i/>
          <w:sz w:val="20"/>
        </w:rPr>
        <w:t>uendama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es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c</w:t>
      </w:r>
      <w:r w:rsidR="00B958B3" w:rsidRPr="009834E9">
        <w:rPr>
          <w:rFonts w:ascii="Arial Narrow" w:hAnsi="Arial Narrow"/>
          <w:i/>
          <w:sz w:val="20"/>
        </w:rPr>
        <w:t>ascada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natural,</w:t>
      </w:r>
      <w:r w:rsidR="00B958B3" w:rsidRPr="009834E9">
        <w:rPr>
          <w:rFonts w:ascii="Arial Narrow" w:hAnsi="Arial Narrow"/>
          <w:i/>
          <w:spacing w:val="4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ubicada aproximadamente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30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km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al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suroe</w:t>
      </w:r>
      <w:r w:rsidR="00B958B3" w:rsidRPr="009834E9">
        <w:rPr>
          <w:rFonts w:ascii="Arial Narrow" w:hAnsi="Arial Narrow"/>
          <w:i/>
          <w:spacing w:val="-3"/>
          <w:sz w:val="20"/>
        </w:rPr>
        <w:t>s</w:t>
      </w:r>
      <w:r w:rsidR="00B958B3" w:rsidRPr="009834E9">
        <w:rPr>
          <w:rFonts w:ascii="Arial Narrow" w:hAnsi="Arial Narrow"/>
          <w:i/>
          <w:sz w:val="20"/>
        </w:rPr>
        <w:t>te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Bogotá,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el</w:t>
      </w:r>
      <w:r w:rsidR="00B958B3" w:rsidRPr="009834E9">
        <w:rPr>
          <w:rFonts w:ascii="Arial Narrow" w:hAnsi="Arial Narrow"/>
          <w:i/>
          <w:spacing w:val="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cual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se nutre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3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las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ag</w:t>
      </w:r>
      <w:r w:rsidR="00B958B3" w:rsidRPr="009834E9">
        <w:rPr>
          <w:rFonts w:ascii="Arial Narrow" w:hAnsi="Arial Narrow"/>
          <w:i/>
          <w:spacing w:val="-3"/>
          <w:sz w:val="20"/>
        </w:rPr>
        <w:t>u</w:t>
      </w:r>
      <w:r w:rsidR="00B958B3" w:rsidRPr="009834E9">
        <w:rPr>
          <w:rFonts w:ascii="Arial Narrow" w:hAnsi="Arial Narrow"/>
          <w:i/>
          <w:sz w:val="20"/>
        </w:rPr>
        <w:t>as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Río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Bogo</w:t>
      </w:r>
      <w:r w:rsidR="00B958B3" w:rsidRPr="009834E9">
        <w:rPr>
          <w:rFonts w:ascii="Arial Narrow" w:hAnsi="Arial Narrow"/>
          <w:i/>
          <w:spacing w:val="-3"/>
          <w:sz w:val="20"/>
        </w:rPr>
        <w:t>t</w:t>
      </w:r>
      <w:r w:rsidR="00B958B3" w:rsidRPr="009834E9">
        <w:rPr>
          <w:rFonts w:ascii="Arial Narrow" w:hAnsi="Arial Narrow"/>
          <w:i/>
          <w:sz w:val="20"/>
        </w:rPr>
        <w:t>á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que,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d</w:t>
      </w:r>
      <w:r w:rsidR="00B958B3" w:rsidRPr="009834E9">
        <w:rPr>
          <w:rFonts w:ascii="Arial Narrow" w:hAnsi="Arial Narrow"/>
          <w:i/>
          <w:sz w:val="20"/>
        </w:rPr>
        <w:t>espués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-3"/>
          <w:sz w:val="20"/>
        </w:rPr>
        <w:t>d</w:t>
      </w:r>
      <w:r w:rsidR="00B958B3" w:rsidRPr="009834E9">
        <w:rPr>
          <w:rFonts w:ascii="Arial Narrow" w:hAnsi="Arial Narrow"/>
          <w:i/>
          <w:sz w:val="20"/>
        </w:rPr>
        <w:t>e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hacer un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recorrido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por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Sabana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Bogotá,</w:t>
      </w:r>
      <w:r w:rsidR="00B958B3" w:rsidRPr="009834E9">
        <w:rPr>
          <w:rFonts w:ascii="Arial Narrow" w:hAnsi="Arial Narrow"/>
          <w:i/>
          <w:spacing w:val="10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cae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desde</w:t>
      </w:r>
      <w:r w:rsidR="00B958B3" w:rsidRPr="009834E9">
        <w:rPr>
          <w:rFonts w:ascii="Arial Narrow" w:hAnsi="Arial Narrow"/>
          <w:i/>
          <w:spacing w:val="10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una altura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157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m</w:t>
      </w:r>
      <w:r w:rsidR="00B958B3" w:rsidRPr="009834E9">
        <w:rPr>
          <w:rFonts w:ascii="Arial Narrow" w:hAnsi="Arial Narrow"/>
          <w:i/>
          <w:sz w:val="20"/>
        </w:rPr>
        <w:t>etros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sobre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</w:t>
      </w:r>
      <w:r w:rsidR="00B958B3" w:rsidRPr="009834E9">
        <w:rPr>
          <w:rFonts w:ascii="Arial Narrow" w:hAnsi="Arial Narrow"/>
          <w:i/>
          <w:spacing w:val="8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abismo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rocoso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d</w:t>
      </w:r>
      <w:r w:rsidR="00B958B3" w:rsidRPr="009834E9">
        <w:rPr>
          <w:rFonts w:ascii="Arial Narrow" w:hAnsi="Arial Narrow"/>
          <w:i/>
          <w:sz w:val="20"/>
        </w:rPr>
        <w:t>e</w:t>
      </w:r>
      <w:r w:rsidR="00B958B3" w:rsidRPr="009834E9">
        <w:rPr>
          <w:rFonts w:ascii="Arial Narrow" w:hAnsi="Arial Narrow"/>
          <w:i/>
          <w:spacing w:val="8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forma</w:t>
      </w:r>
      <w:r w:rsidRPr="009834E9">
        <w:rPr>
          <w:rFonts w:ascii="Arial Narrow" w:hAnsi="Arial Narrow"/>
          <w:i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circular.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Se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h</w:t>
      </w:r>
      <w:r w:rsidR="00B958B3" w:rsidRPr="009834E9">
        <w:rPr>
          <w:rFonts w:ascii="Arial Narrow" w:hAnsi="Arial Narrow"/>
          <w:i/>
          <w:spacing w:val="2"/>
          <w:sz w:val="20"/>
        </w:rPr>
        <w:t>a</w:t>
      </w:r>
      <w:r w:rsidR="00B958B3" w:rsidRPr="009834E9">
        <w:rPr>
          <w:rFonts w:ascii="Arial Narrow" w:hAnsi="Arial Narrow"/>
          <w:i/>
          <w:sz w:val="20"/>
        </w:rPr>
        <w:t>lla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una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re</w:t>
      </w:r>
      <w:r w:rsidR="00B958B3" w:rsidRPr="009834E9">
        <w:rPr>
          <w:rFonts w:ascii="Arial Narrow" w:hAnsi="Arial Narrow"/>
          <w:i/>
          <w:spacing w:val="2"/>
          <w:sz w:val="20"/>
        </w:rPr>
        <w:t>g</w:t>
      </w:r>
      <w:r w:rsidR="00B958B3" w:rsidRPr="009834E9">
        <w:rPr>
          <w:rFonts w:ascii="Arial Narrow" w:hAnsi="Arial Narrow"/>
          <w:i/>
          <w:sz w:val="20"/>
        </w:rPr>
        <w:t>ión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boscosa</w:t>
      </w:r>
      <w:r w:rsidR="00B958B3" w:rsidRPr="009834E9">
        <w:rPr>
          <w:rFonts w:ascii="Arial Narrow" w:hAnsi="Arial Narrow"/>
          <w:i/>
          <w:spacing w:val="11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11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neblina permanente.</w:t>
      </w:r>
    </w:p>
    <w:p w:rsidR="00B958B3" w:rsidRPr="009834E9" w:rsidRDefault="007A0238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proofErr w:type="spellStart"/>
      <w:r w:rsidRPr="009834E9">
        <w:rPr>
          <w:rFonts w:ascii="Arial Narrow" w:hAnsi="Arial Narrow"/>
          <w:i/>
          <w:sz w:val="20"/>
        </w:rPr>
        <w:t>El</w:t>
      </w:r>
      <w:r w:rsidR="00B958B3" w:rsidRPr="009834E9">
        <w:rPr>
          <w:rFonts w:ascii="Arial Narrow" w:hAnsi="Arial Narrow"/>
          <w:i/>
          <w:sz w:val="20"/>
        </w:rPr>
        <w:t>l</w:t>
      </w:r>
      <w:proofErr w:type="spellEnd"/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Salto</w:t>
      </w:r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</w:t>
      </w:r>
      <w:r w:rsidR="00B958B3" w:rsidRPr="009834E9">
        <w:rPr>
          <w:rFonts w:ascii="Arial Narrow" w:hAnsi="Arial Narrow"/>
          <w:i/>
          <w:spacing w:val="2"/>
          <w:sz w:val="20"/>
        </w:rPr>
        <w:t>e</w:t>
      </w:r>
      <w:r w:rsidR="00B958B3" w:rsidRPr="009834E9">
        <w:rPr>
          <w:rFonts w:ascii="Arial Narrow" w:hAnsi="Arial Narrow"/>
          <w:i/>
          <w:sz w:val="20"/>
        </w:rPr>
        <w:t>quendama,</w:t>
      </w:r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además</w:t>
      </w:r>
      <w:r w:rsidR="00B958B3" w:rsidRPr="009834E9">
        <w:rPr>
          <w:rFonts w:ascii="Arial Narrow" w:hAnsi="Arial Narrow"/>
          <w:i/>
          <w:spacing w:val="80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ofrecer</w:t>
      </w:r>
      <w:r w:rsidR="00B958B3" w:rsidRPr="009834E9">
        <w:rPr>
          <w:rFonts w:ascii="Arial Narrow" w:hAnsi="Arial Narrow"/>
          <w:i/>
          <w:spacing w:val="7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</w:t>
      </w:r>
      <w:r w:rsidR="00B958B3" w:rsidRPr="009834E9">
        <w:rPr>
          <w:rFonts w:ascii="Arial Narrow" w:hAnsi="Arial Narrow"/>
          <w:i/>
          <w:spacing w:val="8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paisaje extraordinario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por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1"/>
          <w:sz w:val="20"/>
        </w:rPr>
        <w:t>s</w:t>
      </w:r>
      <w:r w:rsidR="00B958B3" w:rsidRPr="009834E9">
        <w:rPr>
          <w:rFonts w:ascii="Arial Narrow" w:hAnsi="Arial Narrow"/>
          <w:i/>
          <w:sz w:val="20"/>
        </w:rPr>
        <w:t>u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imponencia,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el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lugar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</w:t>
      </w:r>
      <w:r w:rsidR="00B958B3" w:rsidRPr="009834E9">
        <w:rPr>
          <w:rFonts w:ascii="Arial Narrow" w:hAnsi="Arial Narrow"/>
          <w:i/>
          <w:spacing w:val="-3"/>
          <w:sz w:val="20"/>
        </w:rPr>
        <w:t>i</w:t>
      </w:r>
      <w:r w:rsidR="00B958B3" w:rsidRPr="009834E9">
        <w:rPr>
          <w:rFonts w:ascii="Arial Narrow" w:hAnsi="Arial Narrow"/>
          <w:i/>
          <w:sz w:val="20"/>
        </w:rPr>
        <w:t>ene</w:t>
      </w:r>
      <w:r w:rsidR="00B958B3" w:rsidRPr="009834E9">
        <w:rPr>
          <w:rFonts w:ascii="Arial Narrow" w:hAnsi="Arial Narrow"/>
          <w:i/>
          <w:spacing w:val="11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una importancia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tradición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hi</w:t>
      </w:r>
      <w:r w:rsidR="00B958B3" w:rsidRPr="009834E9">
        <w:rPr>
          <w:rFonts w:ascii="Arial Narrow" w:hAnsi="Arial Narrow"/>
          <w:i/>
          <w:spacing w:val="2"/>
          <w:sz w:val="20"/>
        </w:rPr>
        <w:t>s</w:t>
      </w:r>
      <w:r w:rsidR="00B958B3" w:rsidRPr="009834E9">
        <w:rPr>
          <w:rFonts w:ascii="Arial Narrow" w:hAnsi="Arial Narrow"/>
          <w:i/>
          <w:sz w:val="20"/>
        </w:rPr>
        <w:t>tórica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y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cult</w:t>
      </w:r>
      <w:r w:rsidR="00B958B3" w:rsidRPr="009834E9">
        <w:rPr>
          <w:rFonts w:ascii="Arial Narrow" w:hAnsi="Arial Narrow"/>
          <w:i/>
          <w:spacing w:val="2"/>
          <w:sz w:val="20"/>
        </w:rPr>
        <w:t>u</w:t>
      </w:r>
      <w:r w:rsidR="00B958B3" w:rsidRPr="009834E9">
        <w:rPr>
          <w:rFonts w:ascii="Arial Narrow" w:hAnsi="Arial Narrow"/>
          <w:i/>
          <w:sz w:val="20"/>
        </w:rPr>
        <w:t>ral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para Colombia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toda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v</w:t>
      </w:r>
      <w:r w:rsidR="00B958B3" w:rsidRPr="009834E9">
        <w:rPr>
          <w:rFonts w:ascii="Arial Narrow" w:hAnsi="Arial Narrow"/>
          <w:i/>
          <w:sz w:val="20"/>
        </w:rPr>
        <w:t>ez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que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cul</w:t>
      </w:r>
      <w:r w:rsidR="00B958B3" w:rsidRPr="009834E9">
        <w:rPr>
          <w:rFonts w:ascii="Arial Narrow" w:hAnsi="Arial Narrow"/>
          <w:i/>
          <w:spacing w:val="2"/>
          <w:sz w:val="20"/>
        </w:rPr>
        <w:t>t</w:t>
      </w:r>
      <w:r w:rsidR="00B958B3" w:rsidRPr="009834E9">
        <w:rPr>
          <w:rFonts w:ascii="Arial Narrow" w:hAnsi="Arial Narrow"/>
          <w:i/>
          <w:sz w:val="20"/>
        </w:rPr>
        <w:t>ura</w:t>
      </w:r>
      <w:r w:rsidR="00B958B3" w:rsidRPr="009834E9">
        <w:rPr>
          <w:rFonts w:ascii="Arial Narrow" w:hAnsi="Arial Narrow"/>
          <w:i/>
          <w:spacing w:val="13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Muisca,</w:t>
      </w:r>
      <w:r w:rsidR="00B958B3" w:rsidRPr="009834E9">
        <w:rPr>
          <w:rFonts w:ascii="Arial Narrow" w:hAnsi="Arial Narrow"/>
          <w:i/>
          <w:spacing w:val="1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ha</w:t>
      </w:r>
      <w:r w:rsidR="00B958B3" w:rsidRPr="009834E9">
        <w:rPr>
          <w:rFonts w:ascii="Arial Narrow" w:hAnsi="Arial Narrow"/>
          <w:i/>
          <w:spacing w:val="2"/>
          <w:sz w:val="20"/>
        </w:rPr>
        <w:t>b</w:t>
      </w:r>
      <w:r w:rsidR="00B958B3" w:rsidRPr="009834E9">
        <w:rPr>
          <w:rFonts w:ascii="Arial Narrow" w:hAnsi="Arial Narrow"/>
          <w:i/>
          <w:sz w:val="20"/>
        </w:rPr>
        <w:t>itantes históricos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zona, le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otorga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origen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mítico.</w:t>
      </w:r>
    </w:p>
    <w:p w:rsidR="00B958B3" w:rsidRPr="009834E9" w:rsidRDefault="007A0238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ins w:id="2" w:author="Diana Milena Holguin Alfonso" w:date="2018-06-26T07:59:00Z">
        <w:r w:rsidRPr="009834E9">
          <w:rPr>
            <w:rFonts w:ascii="Arial Narrow" w:hAnsi="Arial Narrow"/>
            <w:i/>
            <w:sz w:val="20"/>
          </w:rPr>
          <w:t>E</w:t>
        </w:r>
      </w:ins>
      <w:r w:rsidR="00B958B3" w:rsidRPr="009834E9">
        <w:rPr>
          <w:rFonts w:ascii="Arial Narrow" w:hAnsi="Arial Narrow"/>
          <w:i/>
          <w:sz w:val="20"/>
        </w:rPr>
        <w:t>l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naturalista</w:t>
      </w:r>
      <w:r w:rsidR="00B958B3" w:rsidRPr="009834E9">
        <w:rPr>
          <w:rFonts w:ascii="Arial Narrow" w:hAnsi="Arial Narrow"/>
          <w:i/>
          <w:spacing w:val="10"/>
          <w:sz w:val="20"/>
        </w:rPr>
        <w:t xml:space="preserve"> </w:t>
      </w:r>
      <w:r w:rsidR="00B958B3" w:rsidRPr="009834E9">
        <w:rPr>
          <w:rFonts w:ascii="Arial Narrow" w:hAnsi="Arial Narrow"/>
          <w:b/>
          <w:bCs/>
          <w:i/>
          <w:sz w:val="20"/>
        </w:rPr>
        <w:t>Alexander</w:t>
      </w:r>
      <w:r w:rsidR="00B958B3" w:rsidRPr="009834E9">
        <w:rPr>
          <w:rFonts w:ascii="Arial Narrow" w:hAnsi="Arial Narrow"/>
          <w:b/>
          <w:bCs/>
          <w:i/>
          <w:spacing w:val="9"/>
          <w:sz w:val="20"/>
        </w:rPr>
        <w:t xml:space="preserve"> </w:t>
      </w:r>
      <w:proofErr w:type="spellStart"/>
      <w:r w:rsidR="00B958B3" w:rsidRPr="009834E9">
        <w:rPr>
          <w:rFonts w:ascii="Arial Narrow" w:hAnsi="Arial Narrow"/>
          <w:b/>
          <w:bCs/>
          <w:i/>
          <w:sz w:val="20"/>
        </w:rPr>
        <w:t>Freiherr</w:t>
      </w:r>
      <w:proofErr w:type="spellEnd"/>
      <w:r w:rsidR="00B958B3" w:rsidRPr="009834E9">
        <w:rPr>
          <w:rFonts w:ascii="Arial Narrow" w:hAnsi="Arial Narrow"/>
          <w:b/>
          <w:bCs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b/>
          <w:bCs/>
          <w:i/>
          <w:sz w:val="20"/>
        </w:rPr>
        <w:t>von</w:t>
      </w:r>
      <w:r w:rsidR="00B958B3" w:rsidRPr="009834E9">
        <w:rPr>
          <w:rFonts w:ascii="Arial Narrow" w:hAnsi="Arial Narrow"/>
          <w:b/>
          <w:bCs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b/>
          <w:bCs/>
          <w:i/>
          <w:sz w:val="20"/>
        </w:rPr>
        <w:t>Humbold</w:t>
      </w:r>
      <w:r w:rsidR="00B958B3" w:rsidRPr="009834E9">
        <w:rPr>
          <w:rFonts w:ascii="Arial Narrow" w:hAnsi="Arial Narrow"/>
          <w:b/>
          <w:bCs/>
          <w:i/>
          <w:spacing w:val="1"/>
          <w:sz w:val="20"/>
        </w:rPr>
        <w:t>t</w:t>
      </w:r>
      <w:r w:rsidR="00B958B3" w:rsidRPr="009834E9">
        <w:rPr>
          <w:rFonts w:ascii="Arial Narrow" w:hAnsi="Arial Narrow"/>
          <w:i/>
          <w:sz w:val="20"/>
        </w:rPr>
        <w:t>,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nacido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 xml:space="preserve">en </w:t>
      </w:r>
      <w:proofErr w:type="spellStart"/>
      <w:r w:rsidR="00B958B3" w:rsidRPr="009834E9">
        <w:rPr>
          <w:rFonts w:ascii="Arial Narrow" w:hAnsi="Arial Narrow"/>
          <w:i/>
          <w:sz w:val="20"/>
        </w:rPr>
        <w:t>Berlin</w:t>
      </w:r>
      <w:proofErr w:type="spellEnd"/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3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1769;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su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expedición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por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América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33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Sur</w:t>
      </w:r>
      <w:r w:rsidR="00B958B3" w:rsidRPr="009834E9">
        <w:rPr>
          <w:rFonts w:ascii="Arial Narrow" w:hAnsi="Arial Narrow"/>
          <w:i/>
          <w:spacing w:val="3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 1799,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describió</w:t>
      </w:r>
      <w:r w:rsidR="00B958B3" w:rsidRPr="009834E9">
        <w:rPr>
          <w:rFonts w:ascii="Arial Narrow" w:hAnsi="Arial Narrow"/>
          <w:i/>
          <w:spacing w:val="2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importancia</w:t>
      </w:r>
      <w:r w:rsidR="00B958B3" w:rsidRPr="009834E9">
        <w:rPr>
          <w:rFonts w:ascii="Arial Narrow" w:hAnsi="Arial Narrow"/>
          <w:i/>
          <w:spacing w:val="2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que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tiene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como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paisaje</w:t>
      </w:r>
      <w:r w:rsidR="00B958B3"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el Salto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Tequendama:</w:t>
      </w:r>
    </w:p>
    <w:p w:rsidR="007A0238" w:rsidRPr="009834E9" w:rsidRDefault="00B958B3" w:rsidP="007A0238">
      <w:pPr>
        <w:spacing w:before="100" w:beforeAutospacing="1" w:after="100" w:afterAutospacing="1"/>
        <w:ind w:left="567" w:right="49"/>
        <w:jc w:val="both"/>
        <w:rPr>
          <w:rFonts w:ascii="Arial Narrow" w:hAnsi="Arial Narrow" w:cs="Courier New"/>
          <w:i/>
          <w:sz w:val="20"/>
          <w:szCs w:val="20"/>
        </w:rPr>
      </w:pPr>
      <w:r w:rsidRPr="009834E9">
        <w:rPr>
          <w:rFonts w:ascii="Arial Narrow" w:hAnsi="Arial Narrow" w:cs="Courier New"/>
          <w:i/>
          <w:iCs/>
          <w:sz w:val="20"/>
          <w:szCs w:val="20"/>
        </w:rPr>
        <w:t>“El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Salto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Te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q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uendama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debe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su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aspecto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imponente a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relación</w:t>
      </w:r>
      <w:r w:rsidRPr="009834E9">
        <w:rPr>
          <w:rFonts w:ascii="Arial Narrow" w:hAnsi="Arial Narrow" w:cs="Courier New"/>
          <w:i/>
          <w:iCs/>
          <w:spacing w:val="3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su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altura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d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masa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3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gu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 que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precipit</w:t>
      </w:r>
      <w:r w:rsidRPr="009834E9">
        <w:rPr>
          <w:rFonts w:ascii="Arial Narrow" w:hAnsi="Arial Narrow" w:cs="Courier New"/>
          <w:i/>
          <w:iCs/>
          <w:spacing w:val="1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.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río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Bo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g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otá,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después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hab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 regado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pant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no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Funza,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u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bierto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bell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 plantas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acuátic</w:t>
      </w:r>
      <w:r w:rsidRPr="009834E9">
        <w:rPr>
          <w:rFonts w:ascii="Arial Narrow" w:hAnsi="Arial Narrow" w:cs="Courier New"/>
          <w:i/>
          <w:iCs/>
          <w:spacing w:val="1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s,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angosta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vuelve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su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lec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h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 cerca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Canoas.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Allí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tiene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todavía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45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metros</w:t>
      </w:r>
      <w:r w:rsidRPr="009834E9">
        <w:rPr>
          <w:rFonts w:ascii="Arial Narrow" w:hAnsi="Arial Narrow" w:cs="Courier New"/>
          <w:i/>
          <w:iCs/>
          <w:spacing w:val="3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 ancho.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gran</w:t>
      </w:r>
      <w:r w:rsidRPr="009834E9">
        <w:rPr>
          <w:rFonts w:ascii="Arial Narrow" w:hAnsi="Arial Narrow" w:cs="Courier New"/>
          <w:i/>
          <w:iCs/>
          <w:spacing w:val="5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muro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roca,</w:t>
      </w:r>
      <w:r w:rsidRPr="009834E9">
        <w:rPr>
          <w:rFonts w:ascii="Arial Narrow" w:hAnsi="Arial Narrow" w:cs="Courier New"/>
          <w:i/>
          <w:iCs/>
          <w:spacing w:val="5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c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uyas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paredes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ba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ñ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 la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cascada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que</w:t>
      </w:r>
      <w:r w:rsidRPr="009834E9">
        <w:rPr>
          <w:rFonts w:ascii="Arial Narrow" w:hAnsi="Arial Narrow" w:cs="Courier New"/>
          <w:i/>
          <w:iCs/>
          <w:spacing w:val="1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por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su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blancura</w:t>
      </w:r>
      <w:r w:rsidRPr="009834E9">
        <w:rPr>
          <w:rFonts w:ascii="Arial Narrow" w:hAnsi="Arial Narrow" w:cs="Courier New"/>
          <w:i/>
          <w:iCs/>
          <w:spacing w:val="1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regula</w:t>
      </w:r>
      <w:r w:rsidRPr="009834E9">
        <w:rPr>
          <w:rFonts w:ascii="Arial Narrow" w:hAnsi="Arial Narrow" w:cs="Courier New"/>
          <w:i/>
          <w:iCs/>
          <w:spacing w:val="3"/>
          <w:sz w:val="20"/>
          <w:szCs w:val="20"/>
        </w:rPr>
        <w:t>r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id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 de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sus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capas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horizontales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recuerda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calcáreo jurásico;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los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flejos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luz</w:t>
      </w:r>
      <w:r w:rsidRPr="009834E9">
        <w:rPr>
          <w:rFonts w:ascii="Arial Narrow" w:hAnsi="Arial Narrow" w:cs="Courier New"/>
          <w:i/>
          <w:iCs/>
          <w:spacing w:val="3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que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rompe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en la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nube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vapor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que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flota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sin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cesar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por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encima de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catarata;</w:t>
      </w:r>
      <w:r w:rsidRPr="009834E9">
        <w:rPr>
          <w:rFonts w:ascii="Arial Narrow" w:hAnsi="Arial Narrow" w:cs="Courier New"/>
          <w:i/>
          <w:iCs/>
          <w:spacing w:val="5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división</w:t>
      </w:r>
      <w:r w:rsidRPr="009834E9">
        <w:rPr>
          <w:rFonts w:ascii="Arial Narrow" w:hAnsi="Arial Narrow" w:cs="Courier New"/>
          <w:i/>
          <w:iCs/>
          <w:spacing w:val="5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</w:t>
      </w:r>
      <w:r w:rsidRPr="009834E9">
        <w:rPr>
          <w:rFonts w:ascii="Arial Narrow" w:hAnsi="Arial Narrow" w:cs="Courier New"/>
          <w:i/>
          <w:iCs/>
          <w:spacing w:val="5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infinito</w:t>
      </w:r>
      <w:r w:rsidRPr="009834E9">
        <w:rPr>
          <w:rFonts w:ascii="Arial Narrow" w:hAnsi="Arial Narrow" w:cs="Courier New"/>
          <w:i/>
          <w:iCs/>
          <w:spacing w:val="5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5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s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ta masa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vaporosa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u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vuelve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c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aer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en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perlas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húmed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 y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deja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</w:t>
      </w:r>
      <w:r w:rsidRPr="009834E9">
        <w:rPr>
          <w:rFonts w:ascii="Arial Narrow" w:hAnsi="Arial Narrow" w:cs="Courier New"/>
          <w:i/>
          <w:iCs/>
          <w:spacing w:val="1"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trás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sí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algo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como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una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cola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 corneta;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rui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d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cas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c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ada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parecido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rug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i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 del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trueno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repetido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por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l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ecos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 montañas;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oscuridad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del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abismo;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contraste entre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los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robles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que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arriba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recuerdan</w:t>
      </w:r>
      <w:r w:rsidRPr="009834E9">
        <w:rPr>
          <w:rFonts w:ascii="Arial Narrow" w:hAnsi="Arial Narrow" w:cs="Courier New"/>
          <w:i/>
          <w:iCs/>
          <w:spacing w:val="95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 vegetación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u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ropa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las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plan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t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as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tropic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les</w:t>
      </w:r>
      <w:r w:rsidRPr="009834E9">
        <w:rPr>
          <w:rFonts w:ascii="Arial Narrow" w:hAnsi="Arial Narrow" w:cs="Courier New"/>
          <w:i/>
          <w:iCs/>
          <w:spacing w:val="2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q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u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 crecen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pie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cascada,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todo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reúne</w:t>
      </w:r>
      <w:r w:rsidRPr="009834E9">
        <w:rPr>
          <w:rFonts w:ascii="Arial Narrow" w:hAnsi="Arial Narrow" w:cs="Courier New"/>
          <w:i/>
          <w:iCs/>
          <w:spacing w:val="4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para dar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esta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escena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indescriptible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un</w:t>
      </w:r>
      <w:r w:rsidRPr="009834E9">
        <w:rPr>
          <w:rFonts w:ascii="Arial Narrow" w:hAnsi="Arial Narrow" w:cs="Courier New"/>
          <w:i/>
          <w:iCs/>
          <w:spacing w:val="14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carácter individual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grandioso.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Solamente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cuando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7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río Bogotá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está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crecido,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cuando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</w:t>
      </w:r>
      <w:r w:rsidRPr="009834E9">
        <w:rPr>
          <w:rFonts w:ascii="Arial Narrow" w:hAnsi="Arial Narrow" w:cs="Courier New"/>
          <w:i/>
          <w:iCs/>
          <w:spacing w:val="2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precipita perpendicularmente</w:t>
      </w:r>
      <w:r w:rsidRPr="009834E9">
        <w:rPr>
          <w:rFonts w:ascii="Arial Narrow" w:hAnsi="Arial Narrow" w:cs="Courier New"/>
          <w:i/>
          <w:iCs/>
          <w:spacing w:val="8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un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solo</w:t>
      </w:r>
      <w:r w:rsidRPr="009834E9">
        <w:rPr>
          <w:rFonts w:ascii="Arial Narrow" w:hAnsi="Arial Narrow" w:cs="Courier New"/>
          <w:i/>
          <w:iCs/>
          <w:spacing w:val="8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salto,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sin</w:t>
      </w:r>
      <w:r w:rsidRPr="009834E9">
        <w:rPr>
          <w:rFonts w:ascii="Arial Narrow" w:hAnsi="Arial Narrow" w:cs="Courier New"/>
          <w:i/>
          <w:iCs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ser detenido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por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las</w:t>
      </w:r>
      <w:r w:rsidRPr="009834E9">
        <w:rPr>
          <w:rFonts w:ascii="Arial Narrow" w:hAnsi="Arial Narrow" w:cs="Courier New"/>
          <w:i/>
          <w:iCs/>
          <w:spacing w:val="4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asperezas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roca.</w:t>
      </w:r>
      <w:r w:rsidRPr="009834E9">
        <w:rPr>
          <w:rFonts w:ascii="Arial Narrow" w:hAnsi="Arial Narrow" w:cs="Courier New"/>
          <w:i/>
          <w:iCs/>
          <w:spacing w:val="4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Al contrario,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cuan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d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aguas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est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á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n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bajas,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sí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 como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he</w:t>
      </w:r>
      <w:r w:rsidRPr="009834E9">
        <w:rPr>
          <w:rFonts w:ascii="Arial Narrow" w:hAnsi="Arial Narrow" w:cs="Courier New"/>
          <w:i/>
          <w:iCs/>
          <w:spacing w:val="18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vis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t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o,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el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espectácu</w:t>
      </w:r>
      <w:r w:rsidRPr="009834E9">
        <w:rPr>
          <w:rFonts w:ascii="Arial Narrow" w:hAnsi="Arial Narrow" w:cs="Courier New"/>
          <w:i/>
          <w:iCs/>
          <w:spacing w:val="1"/>
          <w:sz w:val="20"/>
          <w:szCs w:val="20"/>
        </w:rPr>
        <w:t>l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más</w:t>
      </w:r>
      <w:r w:rsidRPr="009834E9">
        <w:rPr>
          <w:rFonts w:ascii="Arial Narrow" w:hAnsi="Arial Narrow" w:cs="Courier New"/>
          <w:i/>
          <w:iCs/>
          <w:spacing w:val="1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an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i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mad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o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.</w:t>
      </w:r>
    </w:p>
    <w:p w:rsidR="00B958B3" w:rsidRPr="009834E9" w:rsidRDefault="00B958B3" w:rsidP="007A0238">
      <w:pPr>
        <w:spacing w:before="100" w:beforeAutospacing="1" w:after="100" w:afterAutospacing="1"/>
        <w:ind w:left="567" w:right="49"/>
        <w:jc w:val="both"/>
        <w:rPr>
          <w:rFonts w:ascii="Arial Narrow" w:hAnsi="Arial Narrow" w:cs="Courier New"/>
          <w:i/>
          <w:sz w:val="20"/>
          <w:szCs w:val="20"/>
        </w:rPr>
      </w:pPr>
      <w:r w:rsidRPr="009834E9">
        <w:rPr>
          <w:rFonts w:ascii="Arial Narrow" w:hAnsi="Arial Narrow" w:cs="Courier New"/>
          <w:i/>
          <w:iCs/>
          <w:sz w:val="20"/>
          <w:szCs w:val="20"/>
        </w:rPr>
        <w:t>Sobre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roca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e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x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isten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dos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salie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n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tes: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una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10 metros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y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otra</w:t>
      </w:r>
      <w:r w:rsidRPr="009834E9">
        <w:rPr>
          <w:rFonts w:ascii="Arial Narrow" w:hAnsi="Arial Narrow" w:cs="Courier New"/>
          <w:i/>
          <w:iCs/>
          <w:spacing w:val="33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a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60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metros;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é</w:t>
      </w:r>
      <w:r w:rsidRPr="009834E9">
        <w:rPr>
          <w:rFonts w:ascii="Arial Narrow" w:hAnsi="Arial Narrow" w:cs="Courier New"/>
          <w:i/>
          <w:iCs/>
          <w:spacing w:val="2"/>
          <w:sz w:val="20"/>
          <w:szCs w:val="20"/>
        </w:rPr>
        <w:t>s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tas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producen</w:t>
      </w:r>
      <w:r w:rsidRPr="009834E9">
        <w:rPr>
          <w:rFonts w:ascii="Arial Narrow" w:hAnsi="Arial Narrow" w:cs="Courier New"/>
          <w:i/>
          <w:iCs/>
          <w:spacing w:val="30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una sucesión</w:t>
      </w:r>
      <w:r w:rsidRPr="009834E9">
        <w:rPr>
          <w:rFonts w:ascii="Arial Narrow" w:hAnsi="Arial Narrow" w:cs="Courier New"/>
          <w:i/>
          <w:iCs/>
          <w:spacing w:val="6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6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cascadas,</w:t>
      </w:r>
      <w:r w:rsidRPr="009834E9">
        <w:rPr>
          <w:rFonts w:ascii="Arial Narrow" w:hAnsi="Arial Narrow" w:cs="Courier New"/>
          <w:i/>
          <w:iCs/>
          <w:spacing w:val="61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debajo</w:t>
      </w:r>
      <w:r w:rsidRPr="009834E9">
        <w:rPr>
          <w:rFonts w:ascii="Arial Narrow" w:hAnsi="Arial Narrow" w:cs="Courier New"/>
          <w:i/>
          <w:iCs/>
          <w:spacing w:val="6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de</w:t>
      </w:r>
      <w:r w:rsidRPr="009834E9">
        <w:rPr>
          <w:rFonts w:ascii="Arial Narrow" w:hAnsi="Arial Narrow" w:cs="Courier New"/>
          <w:i/>
          <w:iCs/>
          <w:spacing w:val="64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las</w:t>
      </w:r>
      <w:r w:rsidRPr="009834E9">
        <w:rPr>
          <w:rFonts w:ascii="Arial Narrow" w:hAnsi="Arial Narrow" w:cs="Courier New"/>
          <w:i/>
          <w:iCs/>
          <w:spacing w:val="6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cuales</w:t>
      </w:r>
      <w:r w:rsidRPr="009834E9">
        <w:rPr>
          <w:rFonts w:ascii="Arial Narrow" w:hAnsi="Arial Narrow" w:cs="Courier New"/>
          <w:i/>
          <w:iCs/>
          <w:spacing w:val="62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to</w:t>
      </w:r>
      <w:r w:rsidRPr="009834E9">
        <w:rPr>
          <w:rFonts w:ascii="Arial Narrow" w:hAnsi="Arial Narrow" w:cs="Courier New"/>
          <w:i/>
          <w:iCs/>
          <w:spacing w:val="-3"/>
          <w:sz w:val="20"/>
          <w:szCs w:val="20"/>
        </w:rPr>
        <w:t>d</w:t>
      </w:r>
      <w:r w:rsidRPr="009834E9">
        <w:rPr>
          <w:rFonts w:ascii="Arial Narrow" w:hAnsi="Arial Narrow" w:cs="Courier New"/>
          <w:i/>
          <w:iCs/>
          <w:sz w:val="20"/>
          <w:szCs w:val="20"/>
        </w:rPr>
        <w:t>o se pierde en un mar de espuma y de vapor.”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 w:cs="Courier New"/>
          <w:i/>
          <w:sz w:val="20"/>
        </w:rPr>
      </w:pP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Salto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Teq</w:t>
      </w:r>
      <w:r w:rsidRPr="009834E9">
        <w:rPr>
          <w:rFonts w:ascii="Arial Narrow" w:hAnsi="Arial Narrow"/>
          <w:i/>
          <w:spacing w:val="-3"/>
          <w:sz w:val="20"/>
        </w:rPr>
        <w:t>u</w:t>
      </w:r>
      <w:r w:rsidRPr="009834E9">
        <w:rPr>
          <w:rFonts w:ascii="Arial Narrow" w:hAnsi="Arial Narrow"/>
          <w:i/>
          <w:sz w:val="20"/>
        </w:rPr>
        <w:t>endama,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hace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</w:t>
      </w:r>
      <w:r w:rsidRPr="009834E9">
        <w:rPr>
          <w:rFonts w:ascii="Arial Narrow" w:hAnsi="Arial Narrow"/>
          <w:i/>
          <w:spacing w:val="-3"/>
          <w:sz w:val="20"/>
        </w:rPr>
        <w:t>n</w:t>
      </w:r>
      <w:r w:rsidRPr="009834E9">
        <w:rPr>
          <w:rFonts w:ascii="Arial Narrow" w:hAnsi="Arial Narrow"/>
          <w:i/>
          <w:sz w:val="20"/>
        </w:rPr>
        <w:t>sideración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lugar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="007A0238" w:rsidRPr="009834E9">
        <w:rPr>
          <w:rFonts w:ascii="Arial Narrow" w:hAnsi="Arial Narrow" w:cs="Courier New"/>
          <w:i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gran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valor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histórico,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cultural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biológico.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Constituye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 referente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fundamental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desarrollo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Nación,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 parte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escudo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naciona</w:t>
      </w:r>
      <w:r w:rsidRPr="009834E9">
        <w:rPr>
          <w:rFonts w:ascii="Arial Narrow" w:hAnsi="Arial Narrow"/>
          <w:i/>
          <w:spacing w:val="1"/>
          <w:sz w:val="20"/>
        </w:rPr>
        <w:t>l</w:t>
      </w:r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portadilla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papel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lastRenderedPageBreak/>
        <w:t>periódico ilustrado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sirvió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inspiración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muchos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v</w:t>
      </w:r>
      <w:r w:rsidRPr="009834E9">
        <w:rPr>
          <w:rFonts w:ascii="Arial Narrow" w:hAnsi="Arial Narrow"/>
          <w:i/>
          <w:sz w:val="20"/>
        </w:rPr>
        <w:t>iajeros, poetas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artist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s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brinda</w:t>
      </w:r>
      <w:r w:rsidRPr="009834E9">
        <w:rPr>
          <w:rFonts w:ascii="Arial Narrow" w:hAnsi="Arial Narrow"/>
          <w:i/>
          <w:spacing w:val="2"/>
          <w:sz w:val="20"/>
        </w:rPr>
        <w:t>r</w:t>
      </w:r>
      <w:r w:rsidRPr="009834E9">
        <w:rPr>
          <w:rFonts w:ascii="Arial Narrow" w:hAnsi="Arial Narrow"/>
          <w:i/>
          <w:sz w:val="20"/>
        </w:rPr>
        <w:t>on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homenaje</w:t>
      </w:r>
      <w:r w:rsidRPr="009834E9">
        <w:rPr>
          <w:rFonts w:ascii="Arial Narrow" w:hAnsi="Arial Narrow"/>
          <w:i/>
          <w:spacing w:val="3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través 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obra.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ecosistema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rodea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catarata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7A0238" w:rsidRPr="009834E9">
        <w:rPr>
          <w:rFonts w:ascii="Arial Narrow" w:hAnsi="Arial Narrow"/>
          <w:i/>
          <w:sz w:val="20"/>
        </w:rPr>
        <w:t xml:space="preserve">un </w:t>
      </w:r>
      <w:r w:rsidR="007A0238" w:rsidRPr="009834E9">
        <w:rPr>
          <w:rFonts w:ascii="Arial Narrow" w:hAnsi="Arial Narrow"/>
          <w:i/>
          <w:spacing w:val="6"/>
          <w:sz w:val="20"/>
        </w:rPr>
        <w:t>gran</w:t>
      </w:r>
      <w:r w:rsidRPr="009834E9">
        <w:rPr>
          <w:rFonts w:ascii="Arial Narrow" w:hAnsi="Arial Narrow"/>
          <w:i/>
          <w:sz w:val="20"/>
        </w:rPr>
        <w:t xml:space="preserve"> productor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"/>
          <w:sz w:val="20"/>
        </w:rPr>
        <w:t>g</w:t>
      </w:r>
      <w:r w:rsidRPr="009834E9">
        <w:rPr>
          <w:rFonts w:ascii="Arial Narrow" w:hAnsi="Arial Narrow"/>
          <w:i/>
          <w:sz w:val="20"/>
        </w:rPr>
        <w:t>ua,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captador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8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carbono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gar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ntiza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pacing w:val="4"/>
          <w:sz w:val="20"/>
        </w:rPr>
        <w:t>u</w:t>
      </w:r>
      <w:r w:rsidRPr="009834E9">
        <w:rPr>
          <w:rFonts w:ascii="Arial Narrow" w:hAnsi="Arial Narrow"/>
          <w:i/>
          <w:sz w:val="20"/>
        </w:rPr>
        <w:t>n eficiente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sistema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equilibrio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hídrico;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debido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esta importancia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o</w:t>
      </w:r>
      <w:r w:rsidRPr="009834E9">
        <w:rPr>
          <w:rFonts w:ascii="Arial Narrow" w:hAnsi="Arial Narrow"/>
          <w:i/>
          <w:sz w:val="20"/>
        </w:rPr>
        <w:t>bjeto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muchos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movimientos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buscan recuperar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zona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como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patrimonio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ambiental,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histórico y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cultural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representa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Colombia.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No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="007A0238" w:rsidRPr="009834E9">
        <w:rPr>
          <w:rFonts w:ascii="Arial Narrow" w:hAnsi="Arial Narrow"/>
          <w:i/>
          <w:sz w:val="20"/>
        </w:rPr>
        <w:t>obstante,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importancia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ecológica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hist</w:t>
      </w:r>
      <w:r w:rsidRPr="009834E9">
        <w:rPr>
          <w:rFonts w:ascii="Arial Narrow" w:hAnsi="Arial Narrow"/>
          <w:i/>
          <w:spacing w:val="2"/>
          <w:sz w:val="20"/>
        </w:rPr>
        <w:t>ó</w:t>
      </w:r>
      <w:r w:rsidRPr="009834E9">
        <w:rPr>
          <w:rFonts w:ascii="Arial Narrow" w:hAnsi="Arial Narrow"/>
          <w:i/>
          <w:sz w:val="20"/>
        </w:rPr>
        <w:t>rica,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contaminación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río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Bogotá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l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ausencia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c</w:t>
      </w:r>
      <w:r w:rsidRPr="009834E9">
        <w:rPr>
          <w:rFonts w:ascii="Arial Narrow" w:hAnsi="Arial Narrow"/>
          <w:i/>
          <w:sz w:val="20"/>
        </w:rPr>
        <w:t>audal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 la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Cascada,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razón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uti</w:t>
      </w:r>
      <w:r w:rsidRPr="009834E9">
        <w:rPr>
          <w:rFonts w:ascii="Arial Narrow" w:hAnsi="Arial Narrow"/>
          <w:i/>
          <w:spacing w:val="-3"/>
          <w:sz w:val="20"/>
        </w:rPr>
        <w:t>l</w:t>
      </w:r>
      <w:r w:rsidRPr="009834E9">
        <w:rPr>
          <w:rFonts w:ascii="Arial Narrow" w:hAnsi="Arial Narrow"/>
          <w:i/>
          <w:sz w:val="20"/>
        </w:rPr>
        <w:t>ización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éste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9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producción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-3"/>
          <w:sz w:val="20"/>
        </w:rPr>
        <w:t>n</w:t>
      </w:r>
      <w:r w:rsidRPr="009834E9">
        <w:rPr>
          <w:rFonts w:ascii="Arial Narrow" w:hAnsi="Arial Narrow"/>
          <w:i/>
          <w:sz w:val="20"/>
        </w:rPr>
        <w:t>ergía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eléctrica,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Salto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dejó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d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 sitio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turístico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ecosistema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circundante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s</w:t>
      </w:r>
      <w:r w:rsidRPr="009834E9">
        <w:rPr>
          <w:rFonts w:ascii="Arial Narrow" w:hAnsi="Arial Narrow"/>
          <w:i/>
          <w:sz w:val="20"/>
        </w:rPr>
        <w:t>ufrido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 deterioro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notorio.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misma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afectación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ha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sufrido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casa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Salto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Tequendama,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una</w:t>
      </w:r>
      <w:r w:rsidRPr="009834E9">
        <w:rPr>
          <w:rFonts w:ascii="Arial Narrow" w:hAnsi="Arial Narrow"/>
          <w:i/>
          <w:spacing w:val="1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construcción</w:t>
      </w:r>
      <w:r w:rsidRPr="009834E9">
        <w:rPr>
          <w:rFonts w:ascii="Arial Narrow" w:hAnsi="Arial Narrow"/>
          <w:i/>
          <w:spacing w:val="1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aristocrática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d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estilo francés,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fuera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construida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año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1923,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 caracterizó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mucho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tiempo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uno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10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más grandes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centros</w:t>
      </w:r>
      <w:r w:rsidRPr="009834E9">
        <w:rPr>
          <w:rFonts w:ascii="Arial Narrow" w:hAnsi="Arial Narrow"/>
          <w:i/>
          <w:spacing w:val="3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turísticos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colo</w:t>
      </w:r>
      <w:r w:rsidRPr="009834E9">
        <w:rPr>
          <w:rFonts w:ascii="Arial Narrow" w:hAnsi="Arial Narrow"/>
          <w:i/>
          <w:spacing w:val="2"/>
          <w:sz w:val="20"/>
        </w:rPr>
        <w:t>m</w:t>
      </w:r>
      <w:r w:rsidRPr="009834E9">
        <w:rPr>
          <w:rFonts w:ascii="Arial Narrow" w:hAnsi="Arial Narrow"/>
          <w:i/>
          <w:sz w:val="20"/>
        </w:rPr>
        <w:t>bianos,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cree</w:t>
      </w:r>
      <w:r w:rsidRPr="009834E9">
        <w:rPr>
          <w:rFonts w:ascii="Arial Narrow" w:hAnsi="Arial Narrow"/>
          <w:i/>
          <w:spacing w:val="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obra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 arquitecto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Carlos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Arturo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Tapias.</w:t>
      </w:r>
    </w:p>
    <w:p w:rsidR="00B958B3" w:rsidRPr="009834E9" w:rsidRDefault="00B958B3" w:rsidP="007A0238">
      <w:pPr>
        <w:spacing w:before="100" w:beforeAutospacing="1" w:after="100" w:afterAutospacing="1"/>
        <w:ind w:left="567" w:right="49"/>
        <w:jc w:val="both"/>
        <w:rPr>
          <w:rFonts w:ascii="Arial Narrow" w:hAnsi="Arial Narrow"/>
          <w:i/>
          <w:sz w:val="20"/>
          <w:szCs w:val="20"/>
        </w:rPr>
      </w:pPr>
      <w:r w:rsidRPr="009834E9">
        <w:rPr>
          <w:rFonts w:ascii="Arial Narrow" w:hAnsi="Arial Narrow"/>
          <w:i/>
          <w:sz w:val="20"/>
          <w:szCs w:val="20"/>
        </w:rPr>
        <w:t>Se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utilizó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por</w:t>
      </w:r>
      <w:r w:rsidRPr="009834E9">
        <w:rPr>
          <w:rFonts w:ascii="Arial Narrow" w:hAnsi="Arial Narrow"/>
          <w:i/>
          <w:spacing w:val="81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primera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vez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co</w:t>
      </w:r>
      <w:r w:rsidRPr="009834E9">
        <w:rPr>
          <w:rFonts w:ascii="Arial Narrow" w:hAnsi="Arial Narrow"/>
          <w:i/>
          <w:spacing w:val="2"/>
          <w:sz w:val="20"/>
          <w:szCs w:val="20"/>
        </w:rPr>
        <w:t>m</w:t>
      </w:r>
      <w:r w:rsidRPr="009834E9">
        <w:rPr>
          <w:rFonts w:ascii="Arial Narrow" w:hAnsi="Arial Narrow"/>
          <w:i/>
          <w:sz w:val="20"/>
          <w:szCs w:val="20"/>
        </w:rPr>
        <w:t>o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estación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ter</w:t>
      </w:r>
      <w:r w:rsidRPr="009834E9">
        <w:rPr>
          <w:rFonts w:ascii="Arial Narrow" w:hAnsi="Arial Narrow"/>
          <w:i/>
          <w:spacing w:val="2"/>
          <w:sz w:val="20"/>
          <w:szCs w:val="20"/>
        </w:rPr>
        <w:t>m</w:t>
      </w:r>
      <w:r w:rsidRPr="009834E9">
        <w:rPr>
          <w:rFonts w:ascii="Arial Narrow" w:hAnsi="Arial Narrow"/>
          <w:i/>
          <w:sz w:val="20"/>
          <w:szCs w:val="20"/>
        </w:rPr>
        <w:t>inal</w:t>
      </w:r>
      <w:r w:rsidRPr="009834E9">
        <w:rPr>
          <w:rFonts w:ascii="Arial Narrow" w:hAnsi="Arial Narrow"/>
          <w:i/>
          <w:spacing w:val="78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del ferrocarril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del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sur,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que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tenía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  <w:szCs w:val="20"/>
        </w:rPr>
        <w:t>u</w:t>
      </w:r>
      <w:r w:rsidRPr="009834E9">
        <w:rPr>
          <w:rFonts w:ascii="Arial Narrow" w:hAnsi="Arial Narrow"/>
          <w:i/>
          <w:sz w:val="20"/>
          <w:szCs w:val="20"/>
        </w:rPr>
        <w:t>na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parada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en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el</w:t>
      </w:r>
      <w:r w:rsidRPr="009834E9">
        <w:rPr>
          <w:rFonts w:ascii="Arial Narrow" w:hAnsi="Arial Narrow"/>
          <w:i/>
          <w:spacing w:val="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Salto</w:t>
      </w:r>
      <w:r w:rsidRPr="009834E9">
        <w:rPr>
          <w:rFonts w:ascii="Arial Narrow" w:hAnsi="Arial Narrow"/>
          <w:i/>
          <w:spacing w:val="6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del Tequendama,</w:t>
      </w:r>
      <w:r w:rsidRPr="009834E9">
        <w:rPr>
          <w:rFonts w:ascii="Arial Narrow" w:hAnsi="Arial Narrow"/>
          <w:i/>
          <w:spacing w:val="133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a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la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que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ingresaba</w:t>
      </w:r>
      <w:r w:rsidRPr="009834E9">
        <w:rPr>
          <w:rFonts w:ascii="Arial Narrow" w:hAnsi="Arial Narrow"/>
          <w:i/>
          <w:spacing w:val="133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solo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la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clase</w:t>
      </w:r>
      <w:r w:rsidRPr="009834E9">
        <w:rPr>
          <w:rFonts w:ascii="Arial Narrow" w:hAnsi="Arial Narrow"/>
          <w:i/>
          <w:spacing w:val="134"/>
          <w:sz w:val="20"/>
          <w:szCs w:val="20"/>
        </w:rPr>
        <w:t xml:space="preserve"> </w:t>
      </w:r>
      <w:r w:rsidRPr="009834E9">
        <w:rPr>
          <w:rFonts w:ascii="Arial Narrow" w:hAnsi="Arial Narrow"/>
          <w:i/>
          <w:sz w:val="20"/>
          <w:szCs w:val="20"/>
        </w:rPr>
        <w:t>élite capitalina.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casa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sitio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muy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concurrido</w:t>
      </w:r>
      <w:r w:rsidRPr="009834E9">
        <w:rPr>
          <w:rFonts w:ascii="Arial Narrow" w:hAnsi="Arial Narrow"/>
          <w:i/>
          <w:spacing w:val="4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debido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esto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 decidió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onstrucción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onvirtiera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hotel, donde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visitado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personalidades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todo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país; sin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embargo,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</w:t>
      </w:r>
      <w:r w:rsidRPr="009834E9">
        <w:rPr>
          <w:rFonts w:ascii="Arial Narrow" w:hAnsi="Arial Narrow"/>
          <w:i/>
          <w:spacing w:val="2"/>
          <w:sz w:val="20"/>
        </w:rPr>
        <w:t>o</w:t>
      </w:r>
      <w:r w:rsidRPr="009834E9">
        <w:rPr>
          <w:rFonts w:ascii="Arial Narrow" w:hAnsi="Arial Narrow"/>
          <w:i/>
          <w:sz w:val="20"/>
        </w:rPr>
        <w:t>ducto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</w:t>
      </w:r>
      <w:r w:rsidRPr="009834E9">
        <w:rPr>
          <w:rFonts w:ascii="Arial Narrow" w:hAnsi="Arial Narrow"/>
          <w:i/>
          <w:spacing w:val="2"/>
          <w:sz w:val="20"/>
        </w:rPr>
        <w:t>t</w:t>
      </w:r>
      <w:r w:rsidRPr="009834E9">
        <w:rPr>
          <w:rFonts w:ascii="Arial Narrow" w:hAnsi="Arial Narrow"/>
          <w:i/>
          <w:sz w:val="20"/>
        </w:rPr>
        <w:t>aminación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</w:t>
      </w:r>
      <w:r w:rsidRPr="009834E9">
        <w:rPr>
          <w:rFonts w:ascii="Arial Narrow" w:hAnsi="Arial Narrow"/>
          <w:i/>
          <w:spacing w:val="2"/>
          <w:sz w:val="20"/>
        </w:rPr>
        <w:t>í</w:t>
      </w:r>
      <w:r w:rsidRPr="009834E9">
        <w:rPr>
          <w:rFonts w:ascii="Arial Narrow" w:hAnsi="Arial Narrow"/>
          <w:i/>
          <w:sz w:val="20"/>
        </w:rPr>
        <w:t>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Bogotá, los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turistas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perdieron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interés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él,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llevándolo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 abandono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permaneciendo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así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varias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décadas.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Actualmente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h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venido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trabaj</w:t>
      </w:r>
      <w:r w:rsidRPr="009834E9">
        <w:rPr>
          <w:rFonts w:ascii="Arial Narrow" w:hAnsi="Arial Narrow"/>
          <w:i/>
          <w:spacing w:val="-3"/>
          <w:sz w:val="20"/>
        </w:rPr>
        <w:t>a</w:t>
      </w:r>
      <w:r w:rsidRPr="009834E9">
        <w:rPr>
          <w:rFonts w:ascii="Arial Narrow" w:hAnsi="Arial Narrow"/>
          <w:i/>
          <w:sz w:val="20"/>
        </w:rPr>
        <w:t>ndo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recu</w:t>
      </w:r>
      <w:r w:rsidRPr="009834E9">
        <w:rPr>
          <w:rFonts w:ascii="Arial Narrow" w:hAnsi="Arial Narrow"/>
          <w:i/>
          <w:spacing w:val="-3"/>
          <w:sz w:val="20"/>
        </w:rPr>
        <w:t>p</w:t>
      </w:r>
      <w:r w:rsidRPr="009834E9">
        <w:rPr>
          <w:rFonts w:ascii="Arial Narrow" w:hAnsi="Arial Narrow"/>
          <w:i/>
          <w:sz w:val="20"/>
        </w:rPr>
        <w:t>eración ambiental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cultural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edificación,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busca contrastar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arquitectura</w:t>
      </w:r>
      <w:r w:rsidRPr="009834E9">
        <w:rPr>
          <w:rFonts w:ascii="Arial Narrow" w:hAnsi="Arial Narrow"/>
          <w:i/>
          <w:spacing w:val="1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</w:t>
      </w:r>
      <w:r w:rsidRPr="009834E9">
        <w:rPr>
          <w:rFonts w:ascii="Arial Narrow" w:hAnsi="Arial Narrow"/>
          <w:i/>
          <w:spacing w:val="2"/>
          <w:sz w:val="20"/>
        </w:rPr>
        <w:t>s</w:t>
      </w:r>
      <w:r w:rsidRPr="009834E9">
        <w:rPr>
          <w:rFonts w:ascii="Arial Narrow" w:hAnsi="Arial Narrow"/>
          <w:i/>
          <w:sz w:val="20"/>
        </w:rPr>
        <w:t>tenibilidad ambiental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a</w:t>
      </w:r>
      <w:r w:rsidRPr="009834E9">
        <w:rPr>
          <w:rFonts w:ascii="Arial Narrow" w:hAnsi="Arial Narrow"/>
          <w:i/>
          <w:sz w:val="20"/>
        </w:rPr>
        <w:t>rte,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obj</w:t>
      </w:r>
      <w:r w:rsidRPr="009834E9">
        <w:rPr>
          <w:rFonts w:ascii="Arial Narrow" w:hAnsi="Arial Narrow"/>
          <w:i/>
          <w:spacing w:val="-3"/>
          <w:sz w:val="20"/>
        </w:rPr>
        <w:t>e</w:t>
      </w:r>
      <w:r w:rsidRPr="009834E9">
        <w:rPr>
          <w:rFonts w:ascii="Arial Narrow" w:hAnsi="Arial Narrow"/>
          <w:i/>
          <w:sz w:val="20"/>
        </w:rPr>
        <w:t>tivo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convertirla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 lu</w:t>
      </w:r>
      <w:r w:rsidRPr="009834E9">
        <w:rPr>
          <w:rFonts w:ascii="Arial Narrow" w:hAnsi="Arial Narrow"/>
          <w:i/>
          <w:spacing w:val="-1"/>
          <w:sz w:val="20"/>
        </w:rPr>
        <w:t>g</w:t>
      </w:r>
      <w:r w:rsidRPr="009834E9">
        <w:rPr>
          <w:rFonts w:ascii="Arial Narrow" w:hAnsi="Arial Narrow"/>
          <w:i/>
          <w:sz w:val="20"/>
        </w:rPr>
        <w:t>ar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exposición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estudios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científicos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culturales; además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generar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conciencia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impacto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acciones de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ciuda</w:t>
      </w:r>
      <w:r w:rsidRPr="009834E9">
        <w:rPr>
          <w:rFonts w:ascii="Arial Narrow" w:hAnsi="Arial Narrow"/>
          <w:i/>
          <w:spacing w:val="2"/>
          <w:sz w:val="20"/>
        </w:rPr>
        <w:t>d</w:t>
      </w:r>
      <w:r w:rsidRPr="009834E9">
        <w:rPr>
          <w:rFonts w:ascii="Arial Narrow" w:hAnsi="Arial Narrow"/>
          <w:i/>
          <w:sz w:val="20"/>
        </w:rPr>
        <w:t>anos,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af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ctan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una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manera significativa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medio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ambiente,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entorno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sostenibilidad.</w:t>
      </w:r>
    </w:p>
    <w:p w:rsidR="007A0238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Mediante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uerdo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043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1999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expedido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Corporación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Aut</w:t>
      </w:r>
      <w:r w:rsidRPr="009834E9">
        <w:rPr>
          <w:rFonts w:ascii="Arial Narrow" w:hAnsi="Arial Narrow"/>
          <w:i/>
          <w:spacing w:val="2"/>
          <w:sz w:val="20"/>
        </w:rPr>
        <w:t>ó</w:t>
      </w:r>
      <w:r w:rsidRPr="009834E9">
        <w:rPr>
          <w:rFonts w:ascii="Arial Narrow" w:hAnsi="Arial Narrow"/>
          <w:i/>
          <w:sz w:val="20"/>
        </w:rPr>
        <w:t>noma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Regional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Cundinamarca</w:t>
      </w:r>
      <w:r w:rsidRPr="009834E9">
        <w:rPr>
          <w:rFonts w:ascii="Arial Narrow" w:hAnsi="Arial Narrow"/>
          <w:i/>
          <w:spacing w:val="6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–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AR</w:t>
      </w:r>
      <w:r w:rsidRPr="009834E9">
        <w:rPr>
          <w:rFonts w:ascii="Arial Narrow" w:hAnsi="Arial Narrow"/>
          <w:i/>
          <w:spacing w:val="-1"/>
          <w:sz w:val="20"/>
        </w:rPr>
        <w:t>-</w:t>
      </w:r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 virtud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cultades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legales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otorgadas,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cialmente aquellas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consag</w:t>
      </w:r>
      <w:r w:rsidRPr="009834E9">
        <w:rPr>
          <w:rFonts w:ascii="Arial Narrow" w:hAnsi="Arial Narrow"/>
          <w:i/>
          <w:spacing w:val="2"/>
          <w:sz w:val="20"/>
        </w:rPr>
        <w:t>r</w:t>
      </w:r>
      <w:r w:rsidRPr="009834E9">
        <w:rPr>
          <w:rFonts w:ascii="Arial Narrow" w:hAnsi="Arial Narrow"/>
          <w:i/>
          <w:sz w:val="20"/>
        </w:rPr>
        <w:t>adas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Decr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to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Reglamentario</w:t>
      </w:r>
      <w:r w:rsidRPr="009834E9">
        <w:rPr>
          <w:rFonts w:ascii="Arial Narrow" w:hAnsi="Arial Narrow"/>
          <w:i/>
          <w:spacing w:val="3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1974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1989,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declaró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Distrito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Manejo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Integrado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 recursos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naturales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renovables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sector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Salto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 Tequendama</w:t>
      </w:r>
      <w:r w:rsidRPr="009834E9">
        <w:rPr>
          <w:rFonts w:ascii="Arial Narrow" w:hAnsi="Arial Narrow"/>
          <w:i/>
          <w:spacing w:val="2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-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Ce</w:t>
      </w:r>
      <w:r w:rsidRPr="009834E9">
        <w:rPr>
          <w:rFonts w:ascii="Arial Narrow" w:hAnsi="Arial Narrow"/>
          <w:i/>
          <w:spacing w:val="-3"/>
          <w:sz w:val="20"/>
        </w:rPr>
        <w:t>r</w:t>
      </w:r>
      <w:r w:rsidRPr="009834E9">
        <w:rPr>
          <w:rFonts w:ascii="Arial Narrow" w:hAnsi="Arial Narrow"/>
          <w:i/>
          <w:sz w:val="20"/>
        </w:rPr>
        <w:t>ro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sz w:val="20"/>
        </w:rPr>
        <w:t>Manjui</w:t>
      </w:r>
      <w:proofErr w:type="spellEnd"/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alin</w:t>
      </w:r>
      <w:r w:rsidRPr="009834E9">
        <w:rPr>
          <w:rFonts w:ascii="Arial Narrow" w:hAnsi="Arial Narrow"/>
          <w:i/>
          <w:spacing w:val="-3"/>
          <w:sz w:val="20"/>
        </w:rPr>
        <w:t>d</w:t>
      </w:r>
      <w:r w:rsidRPr="009834E9">
        <w:rPr>
          <w:rFonts w:ascii="Arial Narrow" w:hAnsi="Arial Narrow"/>
          <w:i/>
          <w:sz w:val="20"/>
        </w:rPr>
        <w:t>erando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vez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zona 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cerca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10.422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hectáreas.</w:t>
      </w:r>
    </w:p>
    <w:p w:rsidR="00B958B3" w:rsidRPr="009834E9" w:rsidRDefault="007A0238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D</w:t>
      </w:r>
      <w:r w:rsidR="00B958B3" w:rsidRPr="009834E9">
        <w:rPr>
          <w:rFonts w:ascii="Arial Narrow" w:hAnsi="Arial Narrow"/>
          <w:i/>
          <w:sz w:val="20"/>
        </w:rPr>
        <w:t>icha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declaratoria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enmarca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su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importancia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necesidad de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propender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por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protección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medio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ambiente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y</w:t>
      </w:r>
      <w:r w:rsidR="00B958B3"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el desarrollo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sost</w:t>
      </w:r>
      <w:r w:rsidR="00B958B3" w:rsidRPr="009834E9">
        <w:rPr>
          <w:rFonts w:ascii="Arial Narrow" w:hAnsi="Arial Narrow"/>
          <w:i/>
          <w:spacing w:val="2"/>
          <w:sz w:val="20"/>
        </w:rPr>
        <w:t>e</w:t>
      </w:r>
      <w:r w:rsidR="00B958B3" w:rsidRPr="009834E9">
        <w:rPr>
          <w:rFonts w:ascii="Arial Narrow" w:hAnsi="Arial Narrow"/>
          <w:i/>
          <w:spacing w:val="1"/>
          <w:sz w:val="20"/>
        </w:rPr>
        <w:t>n</w:t>
      </w:r>
      <w:r w:rsidR="00B958B3" w:rsidRPr="009834E9">
        <w:rPr>
          <w:rFonts w:ascii="Arial Narrow" w:hAnsi="Arial Narrow"/>
          <w:i/>
          <w:sz w:val="20"/>
        </w:rPr>
        <w:t>ible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las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ár</w:t>
      </w:r>
      <w:r w:rsidR="00B958B3" w:rsidRPr="009834E9">
        <w:rPr>
          <w:rFonts w:ascii="Arial Narrow" w:hAnsi="Arial Narrow"/>
          <w:i/>
          <w:spacing w:val="2"/>
          <w:sz w:val="20"/>
        </w:rPr>
        <w:t>e</w:t>
      </w:r>
      <w:r w:rsidR="00B958B3" w:rsidRPr="009834E9">
        <w:rPr>
          <w:rFonts w:ascii="Arial Narrow" w:hAnsi="Arial Narrow"/>
          <w:i/>
          <w:sz w:val="20"/>
        </w:rPr>
        <w:t>as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2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cuestión,</w:t>
      </w:r>
      <w:r w:rsidR="00B958B3" w:rsidRPr="009834E9">
        <w:rPr>
          <w:rFonts w:ascii="Arial Narrow" w:hAnsi="Arial Narrow"/>
          <w:i/>
          <w:spacing w:val="30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poniendo de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presente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p</w:t>
      </w:r>
      <w:r w:rsidR="00B958B3" w:rsidRPr="009834E9">
        <w:rPr>
          <w:rFonts w:ascii="Arial Narrow" w:hAnsi="Arial Narrow"/>
          <w:i/>
          <w:sz w:val="20"/>
        </w:rPr>
        <w:t>remura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desar</w:t>
      </w:r>
      <w:r w:rsidR="00B958B3" w:rsidRPr="009834E9">
        <w:rPr>
          <w:rFonts w:ascii="Arial Narrow" w:hAnsi="Arial Narrow"/>
          <w:i/>
          <w:spacing w:val="2"/>
          <w:sz w:val="20"/>
        </w:rPr>
        <w:t>r</w:t>
      </w:r>
      <w:r w:rsidR="00B958B3" w:rsidRPr="009834E9">
        <w:rPr>
          <w:rFonts w:ascii="Arial Narrow" w:hAnsi="Arial Narrow"/>
          <w:i/>
          <w:sz w:val="20"/>
        </w:rPr>
        <w:t>ollar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políticas</w:t>
      </w:r>
      <w:r w:rsidR="00B958B3" w:rsidRPr="009834E9">
        <w:rPr>
          <w:rFonts w:ascii="Arial Narrow" w:hAnsi="Arial Narrow"/>
          <w:i/>
          <w:spacing w:val="45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para</w:t>
      </w:r>
      <w:r w:rsidR="00B958B3" w:rsidRPr="009834E9">
        <w:rPr>
          <w:rFonts w:ascii="Arial Narrow" w:hAnsi="Arial Narrow"/>
          <w:i/>
          <w:spacing w:val="4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el ordenamiento</w:t>
      </w:r>
      <w:r w:rsidR="00B958B3" w:rsidRPr="009834E9">
        <w:rPr>
          <w:rFonts w:ascii="Arial Narrow" w:hAnsi="Arial Narrow"/>
          <w:i/>
          <w:spacing w:val="5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</w:t>
      </w:r>
      <w:r w:rsidR="00B958B3" w:rsidRPr="009834E9">
        <w:rPr>
          <w:rFonts w:ascii="Arial Narrow" w:hAnsi="Arial Narrow"/>
          <w:i/>
          <w:spacing w:val="2"/>
          <w:sz w:val="20"/>
        </w:rPr>
        <w:t>e</w:t>
      </w:r>
      <w:r w:rsidR="00B958B3" w:rsidRPr="009834E9">
        <w:rPr>
          <w:rFonts w:ascii="Arial Narrow" w:hAnsi="Arial Narrow"/>
          <w:i/>
          <w:sz w:val="20"/>
        </w:rPr>
        <w:t>l</w:t>
      </w:r>
      <w:r w:rsidR="00B958B3" w:rsidRPr="009834E9">
        <w:rPr>
          <w:rFonts w:ascii="Arial Narrow" w:hAnsi="Arial Narrow"/>
          <w:i/>
          <w:spacing w:val="5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Distrito</w:t>
      </w:r>
      <w:r w:rsidR="00B958B3" w:rsidRPr="009834E9">
        <w:rPr>
          <w:rFonts w:ascii="Arial Narrow" w:hAnsi="Arial Narrow"/>
          <w:i/>
          <w:spacing w:val="5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59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Manejo</w:t>
      </w:r>
      <w:r w:rsidR="00B958B3" w:rsidRPr="009834E9">
        <w:rPr>
          <w:rFonts w:ascii="Arial Narrow" w:hAnsi="Arial Narrow"/>
          <w:i/>
          <w:spacing w:val="5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Integ</w:t>
      </w:r>
      <w:r w:rsidR="00B958B3" w:rsidRPr="009834E9">
        <w:rPr>
          <w:rFonts w:ascii="Arial Narrow" w:hAnsi="Arial Narrow"/>
          <w:i/>
          <w:spacing w:val="2"/>
          <w:sz w:val="20"/>
        </w:rPr>
        <w:t>r</w:t>
      </w:r>
      <w:r w:rsidR="00B958B3" w:rsidRPr="009834E9">
        <w:rPr>
          <w:rFonts w:ascii="Arial Narrow" w:hAnsi="Arial Narrow"/>
          <w:i/>
          <w:sz w:val="20"/>
        </w:rPr>
        <w:t>ado,</w:t>
      </w:r>
      <w:r w:rsidR="00B958B3" w:rsidRPr="009834E9">
        <w:rPr>
          <w:rFonts w:ascii="Arial Narrow" w:hAnsi="Arial Narrow"/>
          <w:i/>
          <w:spacing w:val="57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 especial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por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relevancia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del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salto</w:t>
      </w:r>
      <w:r w:rsidR="00B958B3" w:rsidRPr="009834E9">
        <w:rPr>
          <w:rFonts w:ascii="Arial Narrow" w:hAnsi="Arial Narrow"/>
          <w:i/>
          <w:spacing w:val="9"/>
          <w:sz w:val="20"/>
        </w:rPr>
        <w:t xml:space="preserve"> </w:t>
      </w:r>
      <w:r w:rsidR="00B958B3" w:rsidRPr="009834E9">
        <w:rPr>
          <w:rFonts w:ascii="Arial Narrow" w:hAnsi="Arial Narrow"/>
          <w:i/>
          <w:iCs/>
          <w:sz w:val="20"/>
        </w:rPr>
        <w:t>per</w:t>
      </w:r>
      <w:r w:rsidR="00B958B3" w:rsidRPr="009834E9">
        <w:rPr>
          <w:rFonts w:ascii="Arial Narrow" w:hAnsi="Arial Narrow"/>
          <w:i/>
          <w:iCs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iCs/>
          <w:sz w:val="20"/>
        </w:rPr>
        <w:t>sé</w:t>
      </w:r>
      <w:r w:rsidR="00B958B3" w:rsidRPr="009834E9">
        <w:rPr>
          <w:rFonts w:ascii="Arial Narrow" w:hAnsi="Arial Narrow"/>
          <w:i/>
          <w:sz w:val="20"/>
        </w:rPr>
        <w:t>,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en</w:t>
      </w:r>
      <w:r w:rsidR="00B958B3" w:rsidRPr="009834E9">
        <w:rPr>
          <w:rFonts w:ascii="Arial Narrow" w:hAnsi="Arial Narrow"/>
          <w:i/>
          <w:spacing w:val="4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vista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que esta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caída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agua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natural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y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su</w:t>
      </w:r>
      <w:r w:rsidR="00B958B3" w:rsidRPr="009834E9">
        <w:rPr>
          <w:rFonts w:ascii="Arial Narrow" w:hAnsi="Arial Narrow"/>
          <w:i/>
          <w:spacing w:val="62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ecosistema</w:t>
      </w:r>
      <w:r w:rsidR="00B958B3" w:rsidRPr="009834E9">
        <w:rPr>
          <w:rFonts w:ascii="Arial Narrow" w:hAnsi="Arial Narrow"/>
          <w:i/>
          <w:spacing w:val="6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circunda</w:t>
      </w:r>
      <w:r w:rsidR="00B958B3" w:rsidRPr="009834E9">
        <w:rPr>
          <w:rFonts w:ascii="Arial Narrow" w:hAnsi="Arial Narrow"/>
          <w:i/>
          <w:spacing w:val="3"/>
          <w:sz w:val="20"/>
        </w:rPr>
        <w:t>n</w:t>
      </w:r>
      <w:r w:rsidR="00B958B3" w:rsidRPr="009834E9">
        <w:rPr>
          <w:rFonts w:ascii="Arial Narrow" w:hAnsi="Arial Narrow"/>
          <w:i/>
          <w:sz w:val="20"/>
        </w:rPr>
        <w:t>te comportan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un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ca</w:t>
      </w:r>
      <w:r w:rsidR="00B958B3" w:rsidRPr="009834E9">
        <w:rPr>
          <w:rFonts w:ascii="Arial Narrow" w:hAnsi="Arial Narrow"/>
          <w:i/>
          <w:spacing w:val="2"/>
          <w:sz w:val="20"/>
        </w:rPr>
        <w:t>p</w:t>
      </w:r>
      <w:r w:rsidR="00B958B3" w:rsidRPr="009834E9">
        <w:rPr>
          <w:rFonts w:ascii="Arial Narrow" w:hAnsi="Arial Narrow"/>
          <w:i/>
          <w:sz w:val="20"/>
        </w:rPr>
        <w:t>tador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carbono</w:t>
      </w:r>
      <w:r w:rsidR="00B958B3" w:rsidRPr="009834E9">
        <w:rPr>
          <w:rFonts w:ascii="Arial Narrow" w:hAnsi="Arial Narrow"/>
          <w:i/>
          <w:spacing w:val="8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que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garantiza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pacing w:val="2"/>
          <w:sz w:val="20"/>
        </w:rPr>
        <w:t>e</w:t>
      </w:r>
      <w:r w:rsidR="00B958B3" w:rsidRPr="009834E9">
        <w:rPr>
          <w:rFonts w:ascii="Arial Narrow" w:hAnsi="Arial Narrow"/>
          <w:i/>
          <w:sz w:val="20"/>
        </w:rPr>
        <w:t>l</w:t>
      </w:r>
      <w:r w:rsidR="00B958B3" w:rsidRPr="009834E9">
        <w:rPr>
          <w:rFonts w:ascii="Arial Narrow" w:hAnsi="Arial Narrow"/>
          <w:i/>
          <w:spacing w:val="6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sistema de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equilibrio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hídrico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y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ambiental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de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la</w:t>
      </w:r>
      <w:r w:rsidR="00B958B3"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B958B3" w:rsidRPr="009834E9">
        <w:rPr>
          <w:rFonts w:ascii="Arial Narrow" w:hAnsi="Arial Narrow"/>
          <w:i/>
          <w:sz w:val="20"/>
        </w:rPr>
        <w:t>zona.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acuerdo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impo</w:t>
      </w:r>
      <w:r w:rsidRPr="009834E9">
        <w:rPr>
          <w:rFonts w:ascii="Arial Narrow" w:hAnsi="Arial Narrow"/>
          <w:i/>
          <w:spacing w:val="2"/>
          <w:sz w:val="20"/>
        </w:rPr>
        <w:t>n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necesidad</w:t>
      </w:r>
      <w:r w:rsidRPr="009834E9">
        <w:rPr>
          <w:rFonts w:ascii="Arial Narrow" w:hAnsi="Arial Narrow"/>
          <w:i/>
          <w:spacing w:val="37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d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declaración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 zonas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dentro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DMI,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deban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consideradas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Zona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Preservación,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Producción,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cuperación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ara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preservación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Recuperación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Producción,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siendo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 objetivo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estas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categorías,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delimitación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1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</w:t>
      </w:r>
      <w:r w:rsidRPr="009834E9">
        <w:rPr>
          <w:rFonts w:ascii="Arial Narrow" w:hAnsi="Arial Narrow"/>
          <w:i/>
          <w:spacing w:val="-3"/>
          <w:sz w:val="20"/>
        </w:rPr>
        <w:t>a</w:t>
      </w:r>
      <w:r w:rsidRPr="009834E9">
        <w:rPr>
          <w:rFonts w:ascii="Arial Narrow" w:hAnsi="Arial Narrow"/>
          <w:i/>
          <w:sz w:val="20"/>
        </w:rPr>
        <w:t>s áreas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específicas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efe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tivo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ejercicio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 acciones,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encaminadas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garantizar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prolongación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 recursos,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pacing w:val="1"/>
          <w:sz w:val="20"/>
        </w:rPr>
        <w:t>c</w:t>
      </w:r>
      <w:r w:rsidRPr="009834E9">
        <w:rPr>
          <w:rFonts w:ascii="Arial Narrow" w:hAnsi="Arial Narrow"/>
          <w:i/>
          <w:sz w:val="20"/>
        </w:rPr>
        <w:t>reación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bienes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servicios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partir del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aprovechamiento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razonado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mismos,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 restablecimiento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condiciones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zona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 permitan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desarrollo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sostenible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ésta.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Es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ello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resulta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imperioso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esbozar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riqueza natural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Sal</w:t>
      </w:r>
      <w:r w:rsidRPr="009834E9">
        <w:rPr>
          <w:rFonts w:ascii="Arial Narrow" w:hAnsi="Arial Narrow"/>
          <w:i/>
          <w:spacing w:val="2"/>
          <w:sz w:val="20"/>
        </w:rPr>
        <w:t>t</w:t>
      </w:r>
      <w:r w:rsidRPr="009834E9">
        <w:rPr>
          <w:rFonts w:ascii="Arial Narrow" w:hAnsi="Arial Narrow"/>
          <w:i/>
          <w:sz w:val="20"/>
        </w:rPr>
        <w:t>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</w:t>
      </w:r>
      <w:r w:rsidRPr="009834E9">
        <w:rPr>
          <w:rFonts w:ascii="Arial Narrow" w:hAnsi="Arial Narrow"/>
          <w:i/>
          <w:spacing w:val="1"/>
          <w:sz w:val="20"/>
        </w:rPr>
        <w:t>e</w:t>
      </w:r>
      <w:r w:rsidRPr="009834E9">
        <w:rPr>
          <w:rFonts w:ascii="Arial Narrow" w:hAnsi="Arial Narrow"/>
          <w:i/>
          <w:sz w:val="20"/>
        </w:rPr>
        <w:t>l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Tequendama</w:t>
      </w:r>
      <w:r w:rsidRPr="009834E9">
        <w:rPr>
          <w:rFonts w:ascii="Arial Narrow" w:hAnsi="Arial Narrow"/>
          <w:i/>
          <w:spacing w:val="4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–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Cerro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sz w:val="20"/>
        </w:rPr>
        <w:t>Manjui</w:t>
      </w:r>
      <w:proofErr w:type="spellEnd"/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 uno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patrimonios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ambientales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más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importantes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región,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solo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porque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surte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siete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</w:t>
      </w:r>
      <w:r w:rsidRPr="009834E9">
        <w:rPr>
          <w:rFonts w:ascii="Arial Narrow" w:hAnsi="Arial Narrow"/>
          <w:i/>
          <w:spacing w:val="2"/>
          <w:sz w:val="20"/>
        </w:rPr>
        <w:t>n</w:t>
      </w:r>
      <w:r w:rsidRPr="009834E9">
        <w:rPr>
          <w:rFonts w:ascii="Arial Narrow" w:hAnsi="Arial Narrow"/>
          <w:i/>
          <w:sz w:val="20"/>
        </w:rPr>
        <w:t>icipios en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Cundinamarca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sino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gran</w:t>
      </w:r>
      <w:r w:rsidRPr="009834E9">
        <w:rPr>
          <w:rFonts w:ascii="Arial Narrow" w:hAnsi="Arial Narrow"/>
          <w:i/>
          <w:spacing w:val="2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diversidad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p</w:t>
      </w:r>
      <w:r w:rsidRPr="009834E9">
        <w:rPr>
          <w:rFonts w:ascii="Arial Narrow" w:hAnsi="Arial Narrow"/>
          <w:i/>
          <w:sz w:val="20"/>
        </w:rPr>
        <w:t>lantas</w:t>
      </w:r>
      <w:r w:rsidRPr="009834E9">
        <w:rPr>
          <w:rFonts w:ascii="Arial Narrow" w:hAnsi="Arial Narrow"/>
          <w:i/>
          <w:spacing w:val="2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flores,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compuesta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52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familias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81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especies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3"/>
          <w:sz w:val="20"/>
        </w:rPr>
        <w:t>n</w:t>
      </w:r>
      <w:r w:rsidRPr="009834E9">
        <w:rPr>
          <w:rFonts w:ascii="Arial Narrow" w:hAnsi="Arial Narrow"/>
          <w:i/>
          <w:sz w:val="20"/>
        </w:rPr>
        <w:t>tre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 que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destacan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orquídeas</w:t>
      </w:r>
      <w:r w:rsidRPr="009834E9">
        <w:rPr>
          <w:rFonts w:ascii="Arial Narrow" w:hAnsi="Arial Narrow"/>
          <w:i/>
          <w:spacing w:val="52"/>
          <w:sz w:val="20"/>
        </w:rPr>
        <w:t xml:space="preserve"> </w:t>
      </w:r>
      <w:r w:rsidRPr="009834E9">
        <w:rPr>
          <w:rFonts w:ascii="Arial Narrow" w:hAnsi="Arial Narrow"/>
          <w:i/>
          <w:iCs/>
          <w:sz w:val="20"/>
        </w:rPr>
        <w:t>(</w:t>
      </w:r>
      <w:proofErr w:type="spellStart"/>
      <w:r w:rsidRPr="009834E9">
        <w:rPr>
          <w:rFonts w:ascii="Arial Narrow" w:hAnsi="Arial Narrow"/>
          <w:i/>
          <w:iCs/>
          <w:sz w:val="20"/>
        </w:rPr>
        <w:t>Epidendrum</w:t>
      </w:r>
      <w:proofErr w:type="spellEnd"/>
      <w:r w:rsidRPr="009834E9">
        <w:rPr>
          <w:rFonts w:ascii="Arial Narrow" w:hAnsi="Arial Narrow"/>
          <w:i/>
          <w:iCs/>
          <w:spacing w:val="49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Secundum</w:t>
      </w:r>
      <w:proofErr w:type="spellEnd"/>
      <w:r w:rsidRPr="009834E9">
        <w:rPr>
          <w:rFonts w:ascii="Arial Narrow" w:hAnsi="Arial Narrow"/>
          <w:i/>
          <w:iCs/>
          <w:sz w:val="20"/>
        </w:rPr>
        <w:t>)</w:t>
      </w:r>
      <w:r w:rsidRPr="009834E9">
        <w:rPr>
          <w:rFonts w:ascii="Arial Narrow" w:hAnsi="Arial Narrow"/>
          <w:i/>
          <w:sz w:val="20"/>
        </w:rPr>
        <w:t>;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 Roble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iCs/>
          <w:sz w:val="20"/>
        </w:rPr>
        <w:t>(</w:t>
      </w:r>
      <w:proofErr w:type="spellStart"/>
      <w:r w:rsidRPr="009834E9">
        <w:rPr>
          <w:rFonts w:ascii="Arial Narrow" w:hAnsi="Arial Narrow"/>
          <w:i/>
          <w:iCs/>
          <w:sz w:val="20"/>
        </w:rPr>
        <w:t>Quercus</w:t>
      </w:r>
      <w:proofErr w:type="spellEnd"/>
      <w:r w:rsidRPr="009834E9">
        <w:rPr>
          <w:rFonts w:ascii="Arial Narrow" w:hAnsi="Arial Narrow"/>
          <w:i/>
          <w:iCs/>
          <w:spacing w:val="131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humboltii</w:t>
      </w:r>
      <w:proofErr w:type="spellEnd"/>
      <w:r w:rsidRPr="009834E9">
        <w:rPr>
          <w:rFonts w:ascii="Arial Narrow" w:hAnsi="Arial Narrow"/>
          <w:i/>
          <w:iCs/>
          <w:sz w:val="20"/>
        </w:rPr>
        <w:t>)</w:t>
      </w:r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cie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forestal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tiva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dominante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encuentra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pacing w:val="-3"/>
          <w:sz w:val="20"/>
        </w:rPr>
        <w:t>v</w:t>
      </w:r>
      <w:r w:rsidRPr="009834E9">
        <w:rPr>
          <w:rFonts w:ascii="Arial Narrow" w:hAnsi="Arial Narrow"/>
          <w:i/>
          <w:sz w:val="20"/>
        </w:rPr>
        <w:t>ía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extinción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sobre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explotaci</w:t>
      </w:r>
      <w:r w:rsidRPr="009834E9">
        <w:rPr>
          <w:rFonts w:ascii="Arial Narrow" w:hAnsi="Arial Narrow"/>
          <w:i/>
          <w:spacing w:val="1"/>
          <w:sz w:val="20"/>
        </w:rPr>
        <w:t>ó</w:t>
      </w:r>
      <w:r w:rsidRPr="009834E9">
        <w:rPr>
          <w:rFonts w:ascii="Arial Narrow" w:hAnsi="Arial Narrow"/>
          <w:i/>
          <w:sz w:val="20"/>
        </w:rPr>
        <w:t>n;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28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Syphocam</w:t>
      </w:r>
      <w:r w:rsidRPr="009834E9">
        <w:rPr>
          <w:rFonts w:ascii="Arial Narrow" w:hAnsi="Arial Narrow"/>
          <w:i/>
          <w:iCs/>
          <w:spacing w:val="1"/>
          <w:sz w:val="20"/>
        </w:rPr>
        <w:t>p</w:t>
      </w:r>
      <w:r w:rsidRPr="009834E9">
        <w:rPr>
          <w:rFonts w:ascii="Arial Narrow" w:hAnsi="Arial Narrow"/>
          <w:i/>
          <w:iCs/>
          <w:sz w:val="20"/>
        </w:rPr>
        <w:t>ilus</w:t>
      </w:r>
      <w:proofErr w:type="spellEnd"/>
      <w:r w:rsidRPr="009834E9">
        <w:rPr>
          <w:rFonts w:ascii="Arial Narrow" w:hAnsi="Arial Narrow"/>
          <w:i/>
          <w:iCs/>
          <w:spacing w:val="126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Hispydu</w:t>
      </w:r>
      <w:r w:rsidRPr="009834E9">
        <w:rPr>
          <w:rFonts w:ascii="Arial Narrow" w:hAnsi="Arial Narrow"/>
          <w:i/>
          <w:iCs/>
          <w:spacing w:val="1"/>
          <w:sz w:val="20"/>
        </w:rPr>
        <w:t>s</w:t>
      </w:r>
      <w:proofErr w:type="spellEnd"/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especie</w:t>
      </w:r>
      <w:r w:rsidR="007A0238" w:rsidRPr="009834E9">
        <w:rPr>
          <w:rFonts w:ascii="Arial Narrow" w:hAnsi="Arial Narrow"/>
          <w:i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endémica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ú</w:t>
      </w:r>
      <w:r w:rsidRPr="009834E9">
        <w:rPr>
          <w:rFonts w:ascii="Arial Narrow" w:hAnsi="Arial Narrow"/>
          <w:i/>
          <w:sz w:val="20"/>
        </w:rPr>
        <w:t>nicamente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crece</w:t>
      </w:r>
      <w:r w:rsidRPr="009834E9">
        <w:rPr>
          <w:rFonts w:ascii="Arial Narrow" w:hAnsi="Arial Narrow"/>
          <w:i/>
          <w:spacing w:val="59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n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Cundinama</w:t>
      </w:r>
      <w:r w:rsidRPr="009834E9">
        <w:rPr>
          <w:rFonts w:ascii="Arial Narrow" w:hAnsi="Arial Narrow"/>
          <w:i/>
          <w:spacing w:val="1"/>
          <w:sz w:val="20"/>
        </w:rPr>
        <w:t>r</w:t>
      </w:r>
      <w:r w:rsidRPr="009834E9">
        <w:rPr>
          <w:rFonts w:ascii="Arial Narrow" w:hAnsi="Arial Narrow"/>
          <w:i/>
          <w:sz w:val="20"/>
        </w:rPr>
        <w:t>ca;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 xml:space="preserve">la </w:t>
      </w:r>
      <w:proofErr w:type="spellStart"/>
      <w:r w:rsidRPr="009834E9">
        <w:rPr>
          <w:rFonts w:ascii="Arial Narrow" w:hAnsi="Arial Narrow"/>
          <w:i/>
          <w:iCs/>
          <w:sz w:val="20"/>
        </w:rPr>
        <w:t>Meliosma</w:t>
      </w:r>
      <w:proofErr w:type="spellEnd"/>
      <w:r w:rsidRPr="009834E9">
        <w:rPr>
          <w:rFonts w:ascii="Arial Narrow" w:hAnsi="Arial Narrow"/>
          <w:i/>
          <w:iCs/>
          <w:spacing w:val="6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Bogotensis</w:t>
      </w:r>
      <w:proofErr w:type="spellEnd"/>
      <w:r w:rsidRPr="009834E9">
        <w:rPr>
          <w:rFonts w:ascii="Arial Narrow" w:hAnsi="Arial Narrow"/>
          <w:i/>
          <w:iCs/>
          <w:spacing w:val="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solo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encuentra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sabana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Bogotá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M</w:t>
      </w:r>
      <w:r w:rsidRPr="009834E9">
        <w:rPr>
          <w:rFonts w:ascii="Arial Narrow" w:hAnsi="Arial Narrow"/>
          <w:i/>
          <w:iCs/>
          <w:spacing w:val="2"/>
          <w:sz w:val="20"/>
        </w:rPr>
        <w:t>e</w:t>
      </w:r>
      <w:r w:rsidRPr="009834E9">
        <w:rPr>
          <w:rFonts w:ascii="Arial Narrow" w:hAnsi="Arial Narrow"/>
          <w:i/>
          <w:iCs/>
          <w:sz w:val="20"/>
        </w:rPr>
        <w:t>rinthopidium</w:t>
      </w:r>
      <w:proofErr w:type="spellEnd"/>
      <w:r w:rsidRPr="009834E9">
        <w:rPr>
          <w:rFonts w:ascii="Arial Narrow" w:hAnsi="Arial Narrow"/>
          <w:i/>
          <w:iCs/>
          <w:spacing w:val="131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Vogelii</w:t>
      </w:r>
      <w:proofErr w:type="spellEnd"/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ilustrada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Expedición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Botánica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José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Celestino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Mutis,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entre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otras. Aunado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anterior,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corredor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ambiental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hogar de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más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pacing w:val="1"/>
          <w:sz w:val="20"/>
        </w:rPr>
        <w:t>1</w:t>
      </w:r>
      <w:r w:rsidRPr="009834E9">
        <w:rPr>
          <w:rFonts w:ascii="Arial Narrow" w:hAnsi="Arial Narrow"/>
          <w:i/>
          <w:sz w:val="20"/>
        </w:rPr>
        <w:t>20</w:t>
      </w:r>
      <w:r w:rsidRPr="009834E9">
        <w:rPr>
          <w:rFonts w:ascii="Arial Narrow" w:hAnsi="Arial Narrow"/>
          <w:i/>
          <w:spacing w:val="7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especies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entre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enc</w:t>
      </w:r>
      <w:r w:rsidRPr="009834E9">
        <w:rPr>
          <w:rFonts w:ascii="Arial Narrow" w:hAnsi="Arial Narrow"/>
          <w:i/>
          <w:spacing w:val="-3"/>
          <w:sz w:val="20"/>
        </w:rPr>
        <w:t>u</w:t>
      </w:r>
      <w:r w:rsidRPr="009834E9">
        <w:rPr>
          <w:rFonts w:ascii="Arial Narrow" w:hAnsi="Arial Narrow"/>
          <w:i/>
          <w:sz w:val="20"/>
        </w:rPr>
        <w:t>entra</w:t>
      </w:r>
      <w:r w:rsidRPr="009834E9">
        <w:rPr>
          <w:rFonts w:ascii="Arial Narrow" w:hAnsi="Arial Narrow"/>
          <w:i/>
          <w:spacing w:val="7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 emblemático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Oso</w:t>
      </w:r>
      <w:r w:rsidRPr="009834E9">
        <w:rPr>
          <w:rFonts w:ascii="Arial Narrow" w:hAnsi="Arial Narrow"/>
          <w:i/>
          <w:spacing w:val="5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Anteojos</w:t>
      </w:r>
      <w:r w:rsidRPr="009834E9">
        <w:rPr>
          <w:rFonts w:ascii="Arial Narrow" w:hAnsi="Arial Narrow"/>
          <w:i/>
          <w:spacing w:val="59"/>
          <w:sz w:val="20"/>
        </w:rPr>
        <w:t xml:space="preserve"> </w:t>
      </w:r>
      <w:r w:rsidRPr="009834E9">
        <w:rPr>
          <w:rFonts w:ascii="Arial Narrow" w:hAnsi="Arial Narrow"/>
          <w:i/>
          <w:iCs/>
          <w:sz w:val="20"/>
        </w:rPr>
        <w:t>(</w:t>
      </w:r>
      <w:proofErr w:type="spellStart"/>
      <w:r w:rsidRPr="009834E9">
        <w:rPr>
          <w:rFonts w:ascii="Arial Narrow" w:hAnsi="Arial Narrow"/>
          <w:i/>
          <w:iCs/>
          <w:sz w:val="20"/>
        </w:rPr>
        <w:t>Tr</w:t>
      </w:r>
      <w:r w:rsidRPr="009834E9">
        <w:rPr>
          <w:rFonts w:ascii="Arial Narrow" w:hAnsi="Arial Narrow"/>
          <w:i/>
          <w:iCs/>
          <w:spacing w:val="2"/>
          <w:sz w:val="20"/>
        </w:rPr>
        <w:t>e</w:t>
      </w:r>
      <w:r w:rsidRPr="009834E9">
        <w:rPr>
          <w:rFonts w:ascii="Arial Narrow" w:hAnsi="Arial Narrow"/>
          <w:i/>
          <w:iCs/>
          <w:sz w:val="20"/>
        </w:rPr>
        <w:t>marctos</w:t>
      </w:r>
      <w:proofErr w:type="spellEnd"/>
      <w:r w:rsidRPr="009834E9">
        <w:rPr>
          <w:rFonts w:ascii="Arial Narrow" w:hAnsi="Arial Narrow"/>
          <w:i/>
          <w:iCs/>
          <w:spacing w:val="57"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ornatus</w:t>
      </w:r>
      <w:proofErr w:type="spellEnd"/>
      <w:r w:rsidRPr="009834E9">
        <w:rPr>
          <w:rFonts w:ascii="Arial Narrow" w:hAnsi="Arial Narrow"/>
          <w:i/>
          <w:iCs/>
          <w:spacing w:val="1"/>
          <w:sz w:val="20"/>
        </w:rPr>
        <w:t>)</w:t>
      </w:r>
      <w:r w:rsidRPr="009834E9">
        <w:rPr>
          <w:rFonts w:ascii="Arial Narrow" w:hAnsi="Arial Narrow"/>
          <w:i/>
          <w:iCs/>
          <w:sz w:val="20"/>
        </w:rPr>
        <w:t>,</w:t>
      </w:r>
      <w:r w:rsidRPr="009834E9">
        <w:rPr>
          <w:rFonts w:ascii="Arial Narrow" w:hAnsi="Arial Narrow"/>
          <w:i/>
          <w:iCs/>
          <w:spacing w:val="5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única especie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viviente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género;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Oso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Perezoso</w:t>
      </w:r>
      <w:r w:rsidRPr="009834E9">
        <w:rPr>
          <w:rFonts w:ascii="Arial Narrow" w:hAnsi="Arial Narrow"/>
          <w:i/>
          <w:spacing w:val="29"/>
          <w:sz w:val="20"/>
        </w:rPr>
        <w:t xml:space="preserve"> </w:t>
      </w:r>
      <w:r w:rsidRPr="009834E9">
        <w:rPr>
          <w:rFonts w:ascii="Arial Narrow" w:hAnsi="Arial Narrow"/>
          <w:i/>
          <w:iCs/>
          <w:sz w:val="20"/>
        </w:rPr>
        <w:t>(</w:t>
      </w:r>
      <w:proofErr w:type="spellStart"/>
      <w:r w:rsidRPr="009834E9">
        <w:rPr>
          <w:rFonts w:ascii="Arial Narrow" w:hAnsi="Arial Narrow"/>
          <w:i/>
          <w:iCs/>
          <w:sz w:val="20"/>
        </w:rPr>
        <w:t>Melursus</w:t>
      </w:r>
      <w:proofErr w:type="spellEnd"/>
      <w:r w:rsidRPr="009834E9">
        <w:rPr>
          <w:rFonts w:ascii="Arial Narrow" w:hAnsi="Arial Narrow"/>
          <w:i/>
          <w:iCs/>
          <w:sz w:val="20"/>
        </w:rPr>
        <w:t xml:space="preserve"> </w:t>
      </w:r>
      <w:proofErr w:type="spellStart"/>
      <w:r w:rsidRPr="009834E9">
        <w:rPr>
          <w:rFonts w:ascii="Arial Narrow" w:hAnsi="Arial Narrow"/>
          <w:i/>
          <w:iCs/>
          <w:sz w:val="20"/>
        </w:rPr>
        <w:t>ursinus</w:t>
      </w:r>
      <w:proofErr w:type="spellEnd"/>
      <w:r w:rsidRPr="009834E9">
        <w:rPr>
          <w:rFonts w:ascii="Arial Narrow" w:hAnsi="Arial Narrow"/>
          <w:i/>
          <w:iCs/>
          <w:spacing w:val="-1"/>
          <w:sz w:val="20"/>
        </w:rPr>
        <w:t>)</w:t>
      </w:r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gran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variedad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reptiles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insectos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 mayoría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únicos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región.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conservación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especies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animales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vegetales,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protección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áreas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especial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importancia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ecológica y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preservación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restauración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medio</w:t>
      </w:r>
      <w:r w:rsidRPr="009834E9">
        <w:rPr>
          <w:rFonts w:ascii="Arial Narrow" w:hAnsi="Arial Narrow"/>
          <w:i/>
          <w:spacing w:val="6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ambiente</w:t>
      </w:r>
      <w:r w:rsidRPr="009834E9">
        <w:rPr>
          <w:rFonts w:ascii="Arial Narrow" w:hAnsi="Arial Narrow"/>
          <w:i/>
          <w:spacing w:val="6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 imperativa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entenderse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como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una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estrategias claves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recuperación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integral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Río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</w:t>
      </w:r>
      <w:r w:rsidRPr="009834E9">
        <w:rPr>
          <w:rFonts w:ascii="Arial Narrow" w:hAnsi="Arial Narrow"/>
          <w:i/>
          <w:spacing w:val="1"/>
          <w:sz w:val="20"/>
        </w:rPr>
        <w:t>o</w:t>
      </w:r>
      <w:r w:rsidRPr="009834E9">
        <w:rPr>
          <w:rFonts w:ascii="Arial Narrow" w:hAnsi="Arial Narrow"/>
          <w:i/>
          <w:sz w:val="20"/>
        </w:rPr>
        <w:t>gotá.</w:t>
      </w:r>
    </w:p>
    <w:p w:rsidR="00B958B3" w:rsidRPr="009834E9" w:rsidRDefault="00B958B3" w:rsidP="007A0238">
      <w:pPr>
        <w:spacing w:before="100" w:beforeAutospacing="1" w:after="100" w:afterAutospacing="1"/>
        <w:ind w:left="567" w:right="49"/>
        <w:jc w:val="both"/>
        <w:rPr>
          <w:rFonts w:ascii="Arial Narrow" w:hAnsi="Arial Narrow" w:cs="Courier New"/>
          <w:i/>
          <w:sz w:val="20"/>
          <w:szCs w:val="20"/>
        </w:rPr>
      </w:pPr>
      <w:r w:rsidRPr="009834E9">
        <w:rPr>
          <w:rFonts w:ascii="Arial Narrow" w:hAnsi="Arial Narrow" w:cs="Courier New"/>
          <w:i/>
          <w:sz w:val="20"/>
          <w:szCs w:val="20"/>
        </w:rPr>
        <w:t xml:space="preserve">- 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Uso</w:t>
      </w:r>
      <w:r w:rsidRPr="009834E9">
        <w:rPr>
          <w:rFonts w:ascii="Arial Narrow" w:hAnsi="Arial Narrow" w:cs="Courier New"/>
          <w:b/>
          <w:bCs/>
          <w:i/>
          <w:spacing w:val="-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racional</w:t>
      </w:r>
      <w:r w:rsidRPr="009834E9">
        <w:rPr>
          <w:rFonts w:ascii="Arial Narrow" w:hAnsi="Arial Narrow" w:cs="Courier New"/>
          <w:b/>
          <w:bCs/>
          <w:i/>
          <w:spacing w:val="-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y</w:t>
      </w:r>
      <w:r w:rsidRPr="009834E9">
        <w:rPr>
          <w:rFonts w:ascii="Arial Narrow" w:hAnsi="Arial Narrow" w:cs="Courier New"/>
          <w:b/>
          <w:bCs/>
          <w:i/>
          <w:spacing w:val="-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adecuado</w:t>
      </w:r>
      <w:r w:rsidRPr="009834E9">
        <w:rPr>
          <w:rFonts w:ascii="Arial Narrow" w:hAnsi="Arial Narrow" w:cs="Courier New"/>
          <w:b/>
          <w:bCs/>
          <w:i/>
          <w:spacing w:val="-6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del</w:t>
      </w:r>
      <w:r w:rsidRPr="009834E9">
        <w:rPr>
          <w:rFonts w:ascii="Arial Narrow" w:hAnsi="Arial Narrow" w:cs="Courier New"/>
          <w:b/>
          <w:bCs/>
          <w:i/>
          <w:spacing w:val="-7"/>
          <w:sz w:val="20"/>
          <w:szCs w:val="20"/>
        </w:rPr>
        <w:t xml:space="preserve"> </w:t>
      </w:r>
      <w:r w:rsidRPr="009834E9">
        <w:rPr>
          <w:rFonts w:ascii="Arial Narrow" w:hAnsi="Arial Narrow" w:cs="Courier New"/>
          <w:b/>
          <w:bCs/>
          <w:i/>
          <w:sz w:val="20"/>
          <w:szCs w:val="20"/>
        </w:rPr>
        <w:t>agua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Como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elemento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integrante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preponderan</w:t>
      </w:r>
      <w:r w:rsidRPr="009834E9">
        <w:rPr>
          <w:rFonts w:ascii="Arial Narrow" w:hAnsi="Arial Narrow"/>
          <w:i/>
          <w:spacing w:val="1"/>
          <w:sz w:val="20"/>
        </w:rPr>
        <w:t>t</w:t>
      </w:r>
      <w:r w:rsidRPr="009834E9">
        <w:rPr>
          <w:rFonts w:ascii="Arial Narrow" w:hAnsi="Arial Narrow"/>
          <w:i/>
          <w:sz w:val="20"/>
        </w:rPr>
        <w:t>e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 conservación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rotección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5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procesos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hidro</w:t>
      </w:r>
      <w:r w:rsidRPr="009834E9">
        <w:rPr>
          <w:rFonts w:ascii="Arial Narrow" w:hAnsi="Arial Narrow"/>
          <w:i/>
          <w:spacing w:val="2"/>
          <w:sz w:val="20"/>
        </w:rPr>
        <w:t>l</w:t>
      </w:r>
      <w:r w:rsidRPr="009834E9">
        <w:rPr>
          <w:rFonts w:ascii="Arial Narrow" w:hAnsi="Arial Narrow"/>
          <w:i/>
          <w:sz w:val="20"/>
        </w:rPr>
        <w:t>ógicos, ecosistemas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</w:t>
      </w:r>
      <w:r w:rsidRPr="009834E9">
        <w:rPr>
          <w:rFonts w:ascii="Arial Narrow" w:hAnsi="Arial Narrow"/>
          <w:i/>
          <w:spacing w:val="2"/>
          <w:sz w:val="20"/>
        </w:rPr>
        <w:t>i</w:t>
      </w:r>
      <w:r w:rsidRPr="009834E9">
        <w:rPr>
          <w:rFonts w:ascii="Arial Narrow" w:hAnsi="Arial Narrow"/>
          <w:i/>
          <w:sz w:val="20"/>
        </w:rPr>
        <w:t>odiversidad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ncuentra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rel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cionado con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uso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efic</w:t>
      </w:r>
      <w:r w:rsidRPr="009834E9">
        <w:rPr>
          <w:rFonts w:ascii="Arial Narrow" w:hAnsi="Arial Narrow"/>
          <w:i/>
          <w:spacing w:val="2"/>
          <w:sz w:val="20"/>
        </w:rPr>
        <w:t>i</w:t>
      </w:r>
      <w:r w:rsidRPr="009834E9">
        <w:rPr>
          <w:rFonts w:ascii="Arial Narrow" w:hAnsi="Arial Narrow"/>
          <w:i/>
          <w:sz w:val="20"/>
        </w:rPr>
        <w:t>ente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ahorro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l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agua.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Sobre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tema,</w:t>
      </w:r>
      <w:r w:rsidRPr="009834E9">
        <w:rPr>
          <w:rFonts w:ascii="Arial Narrow" w:hAnsi="Arial Narrow"/>
          <w:i/>
          <w:spacing w:val="4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l</w:t>
      </w:r>
      <w:r w:rsidRPr="009834E9">
        <w:rPr>
          <w:rFonts w:ascii="Arial Narrow" w:hAnsi="Arial Narrow"/>
          <w:i/>
          <w:sz w:val="20"/>
        </w:rPr>
        <w:t>a Sala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recuerda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Ley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373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199</w:t>
      </w:r>
      <w:r w:rsidRPr="009834E9">
        <w:rPr>
          <w:rFonts w:ascii="Arial Narrow" w:hAnsi="Arial Narrow"/>
          <w:i/>
          <w:spacing w:val="2"/>
          <w:sz w:val="20"/>
        </w:rPr>
        <w:t>7</w:t>
      </w:r>
      <w:r w:rsidRPr="009834E9">
        <w:rPr>
          <w:rFonts w:ascii="Arial Narrow" w:hAnsi="Arial Narrow"/>
          <w:i/>
          <w:sz w:val="20"/>
        </w:rPr>
        <w:t>,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través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1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cual</w:t>
      </w:r>
      <w:r w:rsidRPr="009834E9">
        <w:rPr>
          <w:rFonts w:ascii="Arial Narrow" w:hAnsi="Arial Narrow"/>
          <w:i/>
          <w:spacing w:val="1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 busca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conservar</w:t>
      </w:r>
      <w:r w:rsidRPr="009834E9">
        <w:rPr>
          <w:rFonts w:ascii="Arial Narrow" w:hAnsi="Arial Narrow"/>
          <w:i/>
          <w:spacing w:val="4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proteger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curso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hídrico,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l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misma se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refiere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diferentes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programas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dirigidos</w:t>
      </w:r>
      <w:r w:rsidRPr="009834E9">
        <w:rPr>
          <w:rFonts w:ascii="Arial Narrow" w:hAnsi="Arial Narrow"/>
          <w:i/>
          <w:spacing w:val="9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9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utilización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aguas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supe</w:t>
      </w:r>
      <w:r w:rsidRPr="009834E9">
        <w:rPr>
          <w:rFonts w:ascii="Arial Narrow" w:hAnsi="Arial Narrow"/>
          <w:i/>
          <w:spacing w:val="2"/>
          <w:sz w:val="20"/>
        </w:rPr>
        <w:t>r</w:t>
      </w:r>
      <w:r w:rsidRPr="009834E9">
        <w:rPr>
          <w:rFonts w:ascii="Arial Narrow" w:hAnsi="Arial Narrow"/>
          <w:i/>
          <w:sz w:val="20"/>
        </w:rPr>
        <w:t>ficiales,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llu</w:t>
      </w:r>
      <w:r w:rsidRPr="009834E9">
        <w:rPr>
          <w:rFonts w:ascii="Arial Narrow" w:hAnsi="Arial Narrow"/>
          <w:i/>
          <w:spacing w:val="2"/>
          <w:sz w:val="20"/>
        </w:rPr>
        <w:t>v</w:t>
      </w:r>
      <w:r w:rsidRPr="009834E9">
        <w:rPr>
          <w:rFonts w:ascii="Arial Narrow" w:hAnsi="Arial Narrow"/>
          <w:i/>
          <w:sz w:val="20"/>
        </w:rPr>
        <w:t>ias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subterráneas.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efecto,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artículo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1º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</w:t>
      </w:r>
      <w:r w:rsidRPr="009834E9">
        <w:rPr>
          <w:rFonts w:ascii="Arial Narrow" w:hAnsi="Arial Narrow"/>
          <w:i/>
          <w:spacing w:val="2"/>
          <w:sz w:val="20"/>
        </w:rPr>
        <w:t>i</w:t>
      </w:r>
      <w:r w:rsidRPr="009834E9">
        <w:rPr>
          <w:rFonts w:ascii="Arial Narrow" w:hAnsi="Arial Narrow"/>
          <w:i/>
          <w:sz w:val="20"/>
        </w:rPr>
        <w:t>spone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todo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plan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ambiental regional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muni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ipal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debe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incor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orar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obligatori</w:t>
      </w:r>
      <w:r w:rsidRPr="009834E9">
        <w:rPr>
          <w:rFonts w:ascii="Arial Narrow" w:hAnsi="Arial Narrow"/>
          <w:i/>
          <w:spacing w:val="1"/>
          <w:sz w:val="20"/>
        </w:rPr>
        <w:t>a</w:t>
      </w:r>
      <w:r w:rsidRPr="009834E9">
        <w:rPr>
          <w:rFonts w:ascii="Arial Narrow" w:hAnsi="Arial Narrow"/>
          <w:i/>
          <w:sz w:val="20"/>
        </w:rPr>
        <w:t>mente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un programa</w:t>
      </w:r>
      <w:r w:rsidRPr="009834E9">
        <w:rPr>
          <w:rFonts w:ascii="Arial Narrow" w:hAnsi="Arial Narrow"/>
          <w:i/>
          <w:spacing w:val="8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l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uso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eficiente</w:t>
      </w:r>
      <w:r w:rsidRPr="009834E9">
        <w:rPr>
          <w:rFonts w:ascii="Arial Narrow" w:hAnsi="Arial Narrow"/>
          <w:i/>
          <w:spacing w:val="8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ahorro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8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agua.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="007A0238" w:rsidRPr="009834E9">
        <w:rPr>
          <w:rFonts w:ascii="Arial Narrow" w:hAnsi="Arial Narrow"/>
          <w:i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entiende</w:t>
      </w:r>
      <w:r w:rsidRPr="009834E9">
        <w:rPr>
          <w:rFonts w:ascii="Arial Narrow" w:hAnsi="Arial Narrow"/>
          <w:i/>
          <w:spacing w:val="3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por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</w:t>
      </w:r>
      <w:r w:rsidRPr="009834E9">
        <w:rPr>
          <w:rFonts w:ascii="Arial Narrow" w:hAnsi="Arial Narrow"/>
          <w:i/>
          <w:spacing w:val="2"/>
          <w:sz w:val="20"/>
        </w:rPr>
        <w:t>o</w:t>
      </w:r>
      <w:r w:rsidRPr="009834E9">
        <w:rPr>
          <w:rFonts w:ascii="Arial Narrow" w:hAnsi="Arial Narrow"/>
          <w:i/>
          <w:sz w:val="20"/>
        </w:rPr>
        <w:t>grama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para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</w:t>
      </w:r>
      <w:r w:rsidRPr="009834E9">
        <w:rPr>
          <w:rFonts w:ascii="Arial Narrow" w:hAnsi="Arial Narrow"/>
          <w:i/>
          <w:spacing w:val="2"/>
          <w:sz w:val="20"/>
        </w:rPr>
        <w:t>s</w:t>
      </w:r>
      <w:r w:rsidRPr="009834E9">
        <w:rPr>
          <w:rFonts w:ascii="Arial Narrow" w:hAnsi="Arial Narrow"/>
          <w:i/>
          <w:sz w:val="20"/>
        </w:rPr>
        <w:t>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eficiente</w:t>
      </w:r>
      <w:r w:rsidRPr="009834E9">
        <w:rPr>
          <w:rFonts w:ascii="Arial Narrow" w:hAnsi="Arial Narrow"/>
          <w:i/>
          <w:spacing w:val="37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"/>
          <w:sz w:val="20"/>
        </w:rPr>
        <w:t>h</w:t>
      </w:r>
      <w:r w:rsidRPr="009834E9">
        <w:rPr>
          <w:rFonts w:ascii="Arial Narrow" w:hAnsi="Arial Narrow"/>
          <w:i/>
          <w:sz w:val="20"/>
        </w:rPr>
        <w:t>orro</w:t>
      </w:r>
      <w:r w:rsidRPr="009834E9">
        <w:rPr>
          <w:rFonts w:ascii="Arial Narrow" w:hAnsi="Arial Narrow"/>
          <w:i/>
          <w:spacing w:val="3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agua</w:t>
      </w:r>
      <w:r w:rsidRPr="009834E9">
        <w:rPr>
          <w:rFonts w:ascii="Arial Narrow" w:hAnsi="Arial Narrow"/>
          <w:i/>
          <w:spacing w:val="1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1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conjunto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1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proyectos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1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acciones</w:t>
      </w:r>
      <w:r w:rsidRPr="009834E9">
        <w:rPr>
          <w:rFonts w:ascii="Arial Narrow" w:hAnsi="Arial Narrow"/>
          <w:i/>
          <w:spacing w:val="1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13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deben elaborar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ad</w:t>
      </w:r>
      <w:r w:rsidRPr="009834E9">
        <w:rPr>
          <w:rFonts w:ascii="Arial Narrow" w:hAnsi="Arial Narrow"/>
          <w:i/>
          <w:spacing w:val="2"/>
          <w:sz w:val="20"/>
        </w:rPr>
        <w:t>o</w:t>
      </w:r>
      <w:r w:rsidRPr="009834E9">
        <w:rPr>
          <w:rFonts w:ascii="Arial Narrow" w:hAnsi="Arial Narrow"/>
          <w:i/>
          <w:sz w:val="20"/>
        </w:rPr>
        <w:t>ptar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enti</w:t>
      </w:r>
      <w:r w:rsidRPr="009834E9">
        <w:rPr>
          <w:rFonts w:ascii="Arial Narrow" w:hAnsi="Arial Narrow"/>
          <w:i/>
          <w:spacing w:val="2"/>
          <w:sz w:val="20"/>
        </w:rPr>
        <w:t>d</w:t>
      </w:r>
      <w:r w:rsidRPr="009834E9">
        <w:rPr>
          <w:rFonts w:ascii="Arial Narrow" w:hAnsi="Arial Narrow"/>
          <w:i/>
          <w:sz w:val="20"/>
        </w:rPr>
        <w:t>ades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encargadas</w:t>
      </w:r>
      <w:r w:rsidRPr="009834E9">
        <w:rPr>
          <w:rFonts w:ascii="Arial Narrow" w:hAnsi="Arial Narrow"/>
          <w:i/>
          <w:spacing w:val="3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 prestación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</w:t>
      </w:r>
      <w:r w:rsidRPr="009834E9">
        <w:rPr>
          <w:rFonts w:ascii="Arial Narrow" w:hAnsi="Arial Narrow"/>
          <w:i/>
          <w:spacing w:val="2"/>
          <w:sz w:val="20"/>
        </w:rPr>
        <w:t>o</w:t>
      </w:r>
      <w:r w:rsidRPr="009834E9">
        <w:rPr>
          <w:rFonts w:ascii="Arial Narrow" w:hAnsi="Arial Narrow"/>
          <w:i/>
          <w:sz w:val="20"/>
        </w:rPr>
        <w:t>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servicios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cueducto,</w:t>
      </w:r>
      <w:r w:rsidRPr="009834E9">
        <w:rPr>
          <w:rFonts w:ascii="Arial Narrow" w:hAnsi="Arial Narrow"/>
          <w:i/>
          <w:spacing w:val="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alcan</w:t>
      </w:r>
      <w:r w:rsidRPr="009834E9">
        <w:rPr>
          <w:rFonts w:ascii="Arial Narrow" w:hAnsi="Arial Narrow"/>
          <w:i/>
          <w:spacing w:val="2"/>
          <w:sz w:val="20"/>
        </w:rPr>
        <w:t>t</w:t>
      </w:r>
      <w:r w:rsidRPr="009834E9">
        <w:rPr>
          <w:rFonts w:ascii="Arial Narrow" w:hAnsi="Arial Narrow"/>
          <w:i/>
          <w:sz w:val="20"/>
        </w:rPr>
        <w:t>arillado, riego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drena</w:t>
      </w:r>
      <w:r w:rsidRPr="009834E9">
        <w:rPr>
          <w:rFonts w:ascii="Arial Narrow" w:hAnsi="Arial Narrow"/>
          <w:i/>
          <w:spacing w:val="2"/>
          <w:sz w:val="20"/>
        </w:rPr>
        <w:t>j</w:t>
      </w:r>
      <w:r w:rsidRPr="009834E9">
        <w:rPr>
          <w:rFonts w:ascii="Arial Narrow" w:hAnsi="Arial Narrow"/>
          <w:i/>
          <w:sz w:val="20"/>
        </w:rPr>
        <w:t>e,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producción</w:t>
      </w:r>
      <w:r w:rsidRPr="009834E9">
        <w:rPr>
          <w:rFonts w:ascii="Arial Narrow" w:hAnsi="Arial Narrow"/>
          <w:i/>
          <w:spacing w:val="3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hidroeléctrica</w:t>
      </w:r>
      <w:r w:rsidRPr="009834E9">
        <w:rPr>
          <w:rFonts w:ascii="Arial Narrow" w:hAnsi="Arial Narrow"/>
          <w:i/>
          <w:spacing w:val="3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33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demás usuarios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recurso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hídrico.</w:t>
      </w:r>
    </w:p>
    <w:p w:rsidR="007A0238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Corporaci</w:t>
      </w:r>
      <w:r w:rsidRPr="009834E9">
        <w:rPr>
          <w:rFonts w:ascii="Arial Narrow" w:hAnsi="Arial Narrow"/>
          <w:i/>
          <w:spacing w:val="1"/>
          <w:sz w:val="20"/>
        </w:rPr>
        <w:t>o</w:t>
      </w:r>
      <w:r w:rsidRPr="009834E9">
        <w:rPr>
          <w:rFonts w:ascii="Arial Narrow" w:hAnsi="Arial Narrow"/>
          <w:i/>
          <w:sz w:val="20"/>
        </w:rPr>
        <w:t>nes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Autónomas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Regionales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demás autoridades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</w:t>
      </w:r>
      <w:r w:rsidRPr="009834E9">
        <w:rPr>
          <w:rFonts w:ascii="Arial Narrow" w:hAnsi="Arial Narrow"/>
          <w:i/>
          <w:spacing w:val="2"/>
          <w:sz w:val="20"/>
        </w:rPr>
        <w:t>i</w:t>
      </w:r>
      <w:r w:rsidRPr="009834E9">
        <w:rPr>
          <w:rFonts w:ascii="Arial Narrow" w:hAnsi="Arial Narrow"/>
          <w:i/>
          <w:sz w:val="20"/>
        </w:rPr>
        <w:t>entales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1"/>
          <w:sz w:val="20"/>
        </w:rPr>
        <w:t>c</w:t>
      </w:r>
      <w:r w:rsidRPr="009834E9">
        <w:rPr>
          <w:rFonts w:ascii="Arial Narrow" w:hAnsi="Arial Narrow"/>
          <w:i/>
          <w:sz w:val="20"/>
        </w:rPr>
        <w:t>arga</w:t>
      </w:r>
      <w:r w:rsidRPr="009834E9">
        <w:rPr>
          <w:rFonts w:ascii="Arial Narrow" w:hAnsi="Arial Narrow"/>
          <w:i/>
          <w:spacing w:val="2"/>
          <w:sz w:val="20"/>
        </w:rPr>
        <w:t>d</w:t>
      </w:r>
      <w:r w:rsidRPr="009834E9">
        <w:rPr>
          <w:rFonts w:ascii="Arial Narrow" w:hAnsi="Arial Narrow"/>
          <w:i/>
          <w:sz w:val="20"/>
        </w:rPr>
        <w:t>as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manejo,</w:t>
      </w:r>
      <w:r w:rsidRPr="009834E9">
        <w:rPr>
          <w:rFonts w:ascii="Arial Narrow" w:hAnsi="Arial Narrow"/>
          <w:i/>
          <w:spacing w:val="11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rotección y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control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curso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hídrico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robarán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impl</w:t>
      </w:r>
      <w:r w:rsidRPr="009834E9">
        <w:rPr>
          <w:rFonts w:ascii="Arial Narrow" w:hAnsi="Arial Narrow"/>
          <w:i/>
          <w:spacing w:val="2"/>
          <w:sz w:val="20"/>
        </w:rPr>
        <w:t>a</w:t>
      </w:r>
      <w:r w:rsidRPr="009834E9">
        <w:rPr>
          <w:rFonts w:ascii="Arial Narrow" w:hAnsi="Arial Narrow"/>
          <w:i/>
          <w:sz w:val="20"/>
        </w:rPr>
        <w:t>ntación</w:t>
      </w:r>
      <w:r w:rsidRPr="009834E9">
        <w:rPr>
          <w:rFonts w:ascii="Arial Narrow" w:hAnsi="Arial Narrow"/>
          <w:i/>
          <w:spacing w:val="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ejecución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dichos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programas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coordinación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con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otras corporaciones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2"/>
          <w:sz w:val="20"/>
        </w:rPr>
        <w:t>u</w:t>
      </w:r>
      <w:r w:rsidRPr="009834E9">
        <w:rPr>
          <w:rFonts w:ascii="Arial Narrow" w:hAnsi="Arial Narrow"/>
          <w:i/>
          <w:sz w:val="20"/>
        </w:rPr>
        <w:t>tónomas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</w:t>
      </w:r>
      <w:r w:rsidRPr="009834E9">
        <w:rPr>
          <w:rFonts w:ascii="Arial Narrow" w:hAnsi="Arial Narrow"/>
          <w:i/>
          <w:spacing w:val="2"/>
          <w:sz w:val="20"/>
        </w:rPr>
        <w:t>m</w:t>
      </w:r>
      <w:r w:rsidRPr="009834E9">
        <w:rPr>
          <w:rFonts w:ascii="Arial Narrow" w:hAnsi="Arial Narrow"/>
          <w:i/>
          <w:sz w:val="20"/>
        </w:rPr>
        <w:t>partan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</w:t>
      </w:r>
      <w:r w:rsidRPr="009834E9">
        <w:rPr>
          <w:rFonts w:ascii="Arial Narrow" w:hAnsi="Arial Narrow"/>
          <w:i/>
          <w:spacing w:val="2"/>
          <w:sz w:val="20"/>
        </w:rPr>
        <w:t>n</w:t>
      </w:r>
      <w:r w:rsidRPr="009834E9">
        <w:rPr>
          <w:rFonts w:ascii="Arial Narrow" w:hAnsi="Arial Narrow"/>
          <w:i/>
          <w:sz w:val="20"/>
        </w:rPr>
        <w:t>tes</w:t>
      </w:r>
      <w:r w:rsidRPr="009834E9">
        <w:rPr>
          <w:rFonts w:ascii="Arial Narrow" w:hAnsi="Arial Narrow"/>
          <w:i/>
          <w:spacing w:val="10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 abastecen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diferentes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usos.</w:t>
      </w:r>
    </w:p>
    <w:p w:rsidR="00B958B3" w:rsidRPr="009834E9" w:rsidRDefault="00B958B3" w:rsidP="007A0238">
      <w:pPr>
        <w:pStyle w:val="Textoindependiente"/>
        <w:spacing w:before="100" w:beforeAutospacing="1" w:after="100" w:afterAutospacing="1"/>
        <w:ind w:left="567" w:right="49"/>
        <w:rPr>
          <w:rFonts w:ascii="Arial Narrow" w:hAnsi="Arial Narrow"/>
          <w:i/>
          <w:sz w:val="20"/>
        </w:rPr>
      </w:pP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programa</w:t>
      </w:r>
      <w:r w:rsidRPr="009834E9">
        <w:rPr>
          <w:rFonts w:ascii="Arial Narrow" w:hAnsi="Arial Narrow"/>
          <w:i/>
          <w:spacing w:val="8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8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uso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efic</w:t>
      </w:r>
      <w:r w:rsidRPr="009834E9">
        <w:rPr>
          <w:rFonts w:ascii="Arial Narrow" w:hAnsi="Arial Narrow"/>
          <w:i/>
          <w:spacing w:val="1"/>
          <w:sz w:val="20"/>
        </w:rPr>
        <w:t>i</w:t>
      </w:r>
      <w:r w:rsidRPr="009834E9">
        <w:rPr>
          <w:rFonts w:ascii="Arial Narrow" w:hAnsi="Arial Narrow"/>
          <w:i/>
          <w:sz w:val="20"/>
        </w:rPr>
        <w:t>ente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8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ahorro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8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</w:t>
      </w:r>
      <w:r w:rsidRPr="009834E9">
        <w:rPr>
          <w:rFonts w:ascii="Arial Narrow" w:hAnsi="Arial Narrow"/>
          <w:i/>
          <w:spacing w:val="8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deberá estar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basado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diagnóstico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oferta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hídrica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las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fuentes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abastecimiento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demanda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6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agua,</w:t>
      </w:r>
      <w:r w:rsidRPr="009834E9">
        <w:rPr>
          <w:rFonts w:ascii="Arial Narrow" w:hAnsi="Arial Narrow"/>
          <w:i/>
          <w:spacing w:val="7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contener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metas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anuales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reducción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pérdidas,</w:t>
      </w:r>
      <w:r w:rsidRPr="009834E9">
        <w:rPr>
          <w:rFonts w:ascii="Arial Narrow" w:hAnsi="Arial Narrow"/>
          <w:i/>
          <w:spacing w:val="25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 campañas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educativas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comunidad,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utilización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 aguas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superfic</w:t>
      </w:r>
      <w:r w:rsidRPr="009834E9">
        <w:rPr>
          <w:rFonts w:ascii="Arial Narrow" w:hAnsi="Arial Narrow"/>
          <w:i/>
          <w:spacing w:val="1"/>
          <w:sz w:val="20"/>
        </w:rPr>
        <w:t>i</w:t>
      </w:r>
      <w:r w:rsidRPr="009834E9">
        <w:rPr>
          <w:rFonts w:ascii="Arial Narrow" w:hAnsi="Arial Narrow"/>
          <w:i/>
          <w:sz w:val="20"/>
        </w:rPr>
        <w:t>ales,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lluvias</w:t>
      </w:r>
      <w:r w:rsidRPr="009834E9">
        <w:rPr>
          <w:rFonts w:ascii="Arial Narrow" w:hAnsi="Arial Narrow"/>
          <w:i/>
          <w:spacing w:val="128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subterrán</w:t>
      </w:r>
      <w:r w:rsidRPr="009834E9">
        <w:rPr>
          <w:rFonts w:ascii="Arial Narrow" w:hAnsi="Arial Narrow"/>
          <w:i/>
          <w:spacing w:val="1"/>
          <w:sz w:val="20"/>
        </w:rPr>
        <w:t>e</w:t>
      </w:r>
      <w:r w:rsidRPr="009834E9">
        <w:rPr>
          <w:rFonts w:ascii="Arial Narrow" w:hAnsi="Arial Narrow"/>
          <w:i/>
          <w:sz w:val="20"/>
        </w:rPr>
        <w:t>as,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los incentivos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otros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aspectos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="007A0238" w:rsidRPr="009834E9">
        <w:rPr>
          <w:rFonts w:ascii="Arial Narrow" w:hAnsi="Arial Narrow"/>
          <w:i/>
          <w:sz w:val="20"/>
        </w:rPr>
        <w:t>definan. En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particular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atinente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al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="00762F43" w:rsidRPr="009834E9">
        <w:rPr>
          <w:rFonts w:ascii="Arial Narrow" w:hAnsi="Arial Narrow"/>
          <w:i/>
          <w:sz w:val="20"/>
        </w:rPr>
        <w:t>reúso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del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agua,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dispone que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aguas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utilizadas,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sean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éstas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</w:t>
      </w:r>
      <w:r w:rsidRPr="009834E9">
        <w:rPr>
          <w:rFonts w:ascii="Arial Narrow" w:hAnsi="Arial Narrow"/>
          <w:i/>
          <w:spacing w:val="9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origen superficial,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</w:t>
      </w:r>
      <w:r w:rsidRPr="009834E9">
        <w:rPr>
          <w:rFonts w:ascii="Arial Narrow" w:hAnsi="Arial Narrow"/>
          <w:i/>
          <w:spacing w:val="2"/>
          <w:sz w:val="20"/>
        </w:rPr>
        <w:t>u</w:t>
      </w:r>
      <w:r w:rsidRPr="009834E9">
        <w:rPr>
          <w:rFonts w:ascii="Arial Narrow" w:hAnsi="Arial Narrow"/>
          <w:i/>
          <w:sz w:val="20"/>
        </w:rPr>
        <w:t>bterráneo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o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l</w:t>
      </w:r>
      <w:r w:rsidRPr="009834E9">
        <w:rPr>
          <w:rFonts w:ascii="Arial Narrow" w:hAnsi="Arial Narrow"/>
          <w:i/>
          <w:sz w:val="20"/>
        </w:rPr>
        <w:t>luvias,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126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</w:t>
      </w:r>
      <w:r w:rsidRPr="009834E9">
        <w:rPr>
          <w:rFonts w:ascii="Arial Narrow" w:hAnsi="Arial Narrow"/>
          <w:i/>
          <w:spacing w:val="2"/>
          <w:sz w:val="20"/>
        </w:rPr>
        <w:t>u</w:t>
      </w:r>
      <w:r w:rsidRPr="009834E9">
        <w:rPr>
          <w:rFonts w:ascii="Arial Narrow" w:hAnsi="Arial Narrow"/>
          <w:i/>
          <w:sz w:val="20"/>
        </w:rPr>
        <w:t>alquier actividad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que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g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1"/>
          <w:sz w:val="20"/>
        </w:rPr>
        <w:t>e</w:t>
      </w:r>
      <w:r w:rsidRPr="009834E9">
        <w:rPr>
          <w:rFonts w:ascii="Arial Narrow" w:hAnsi="Arial Narrow"/>
          <w:i/>
          <w:sz w:val="20"/>
        </w:rPr>
        <w:t>re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afluentes</w:t>
      </w:r>
      <w:r w:rsidRPr="009834E9">
        <w:rPr>
          <w:rFonts w:ascii="Arial Narrow" w:hAnsi="Arial Narrow"/>
          <w:i/>
          <w:spacing w:val="13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líquidos,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deb</w:t>
      </w:r>
      <w:r w:rsidRPr="009834E9">
        <w:rPr>
          <w:rFonts w:ascii="Arial Narrow" w:hAnsi="Arial Narrow"/>
          <w:i/>
          <w:spacing w:val="2"/>
          <w:sz w:val="20"/>
        </w:rPr>
        <w:t>e</w:t>
      </w:r>
      <w:r w:rsidRPr="009834E9">
        <w:rPr>
          <w:rFonts w:ascii="Arial Narrow" w:hAnsi="Arial Narrow"/>
          <w:i/>
          <w:sz w:val="20"/>
        </w:rPr>
        <w:t>rán</w:t>
      </w:r>
      <w:r w:rsidRPr="009834E9">
        <w:rPr>
          <w:rFonts w:ascii="Arial Narrow" w:hAnsi="Arial Narrow"/>
          <w:i/>
          <w:spacing w:val="12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ser reutilizadas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en</w:t>
      </w:r>
      <w:r w:rsidRPr="009834E9">
        <w:rPr>
          <w:rFonts w:ascii="Arial Narrow" w:hAnsi="Arial Narrow"/>
          <w:i/>
          <w:spacing w:val="42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actividades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pacing w:val="2"/>
          <w:sz w:val="20"/>
        </w:rPr>
        <w:t>p</w:t>
      </w:r>
      <w:r w:rsidRPr="009834E9">
        <w:rPr>
          <w:rFonts w:ascii="Arial Narrow" w:hAnsi="Arial Narrow"/>
          <w:i/>
          <w:sz w:val="20"/>
        </w:rPr>
        <w:t>rimarias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4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</w:t>
      </w:r>
      <w:r w:rsidRPr="009834E9">
        <w:rPr>
          <w:rFonts w:ascii="Arial Narrow" w:hAnsi="Arial Narrow"/>
          <w:i/>
          <w:spacing w:val="2"/>
          <w:sz w:val="20"/>
        </w:rPr>
        <w:t>c</w:t>
      </w:r>
      <w:r w:rsidRPr="009834E9">
        <w:rPr>
          <w:rFonts w:ascii="Arial Narrow" w:hAnsi="Arial Narrow"/>
          <w:i/>
          <w:sz w:val="20"/>
        </w:rPr>
        <w:t>undarias cuando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proceso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técnico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económico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así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lo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amerite</w:t>
      </w:r>
      <w:r w:rsidRPr="009834E9">
        <w:rPr>
          <w:rFonts w:ascii="Arial Narrow" w:hAnsi="Arial Narrow"/>
          <w:i/>
          <w:spacing w:val="54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 aconseje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según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el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análisis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soci</w:t>
      </w:r>
      <w:r w:rsidRPr="009834E9">
        <w:rPr>
          <w:rFonts w:ascii="Arial Narrow" w:hAnsi="Arial Narrow"/>
          <w:i/>
          <w:spacing w:val="1"/>
          <w:sz w:val="20"/>
        </w:rPr>
        <w:t>o</w:t>
      </w:r>
      <w:r w:rsidRPr="009834E9">
        <w:rPr>
          <w:rFonts w:ascii="Arial Narrow" w:hAnsi="Arial Narrow"/>
          <w:i/>
          <w:spacing w:val="-1"/>
          <w:sz w:val="20"/>
        </w:rPr>
        <w:t>-</w:t>
      </w:r>
      <w:r w:rsidRPr="009834E9">
        <w:rPr>
          <w:rFonts w:ascii="Arial Narrow" w:hAnsi="Arial Narrow"/>
          <w:i/>
          <w:sz w:val="20"/>
        </w:rPr>
        <w:t>económico</w:t>
      </w:r>
      <w:r w:rsidRPr="009834E9">
        <w:rPr>
          <w:rFonts w:ascii="Arial Narrow" w:hAnsi="Arial Narrow"/>
          <w:i/>
          <w:spacing w:val="49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y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las</w:t>
      </w:r>
      <w:r w:rsidRPr="009834E9">
        <w:rPr>
          <w:rFonts w:ascii="Arial Narrow" w:hAnsi="Arial Narrow"/>
          <w:i/>
          <w:spacing w:val="50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normas de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calidad</w:t>
      </w:r>
      <w:r w:rsidRPr="009834E9">
        <w:rPr>
          <w:rFonts w:ascii="Arial Narrow" w:hAnsi="Arial Narrow"/>
          <w:i/>
          <w:spacing w:val="-1"/>
          <w:sz w:val="20"/>
        </w:rPr>
        <w:t xml:space="preserve"> </w:t>
      </w:r>
      <w:r w:rsidRPr="009834E9">
        <w:rPr>
          <w:rFonts w:ascii="Arial Narrow" w:hAnsi="Arial Narrow"/>
          <w:i/>
          <w:sz w:val="20"/>
        </w:rPr>
        <w:t>ambiental.</w:t>
      </w:r>
    </w:p>
    <w:p w:rsidR="00761EDE" w:rsidRPr="00E01DC2" w:rsidRDefault="007A0238" w:rsidP="007A0238">
      <w:pPr>
        <w:pStyle w:val="Default"/>
        <w:contextualSpacing/>
        <w:jc w:val="both"/>
        <w:rPr>
          <w:rFonts w:ascii="Arial Narrow" w:eastAsia="Calibri" w:hAnsi="Arial Narrow"/>
          <w:sz w:val="22"/>
          <w:szCs w:val="22"/>
          <w:lang w:val="es-CO" w:eastAsia="en-US"/>
        </w:rPr>
      </w:pP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Con </w:t>
      </w:r>
      <w:r w:rsidR="00F53C5E"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el 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fin de dar cumplimiento a esta orden judicial, se realizó la exposición de motivos y el texto del artículo que </w:t>
      </w:r>
      <w:r w:rsidR="00530B72" w:rsidRPr="00E01DC2">
        <w:rPr>
          <w:rFonts w:ascii="Arial Narrow" w:eastAsia="Calibri" w:hAnsi="Arial Narrow"/>
          <w:sz w:val="22"/>
          <w:szCs w:val="22"/>
          <w:lang w:val="es-CO" w:eastAsia="en-US"/>
        </w:rPr>
        <w:t>fue</w:t>
      </w:r>
      <w:r w:rsidRPr="00E01DC2">
        <w:rPr>
          <w:rFonts w:ascii="Arial Narrow" w:eastAsia="Calibri" w:hAnsi="Arial Narrow"/>
          <w:sz w:val="22"/>
          <w:szCs w:val="22"/>
          <w:lang w:val="es-CO" w:eastAsia="en-US"/>
        </w:rPr>
        <w:t xml:space="preserve"> incorporado dentro del proyecto de ley para la creación de la Gerencia estratégica GCH y el fondo de cofinanciamiento FOCOF.</w:t>
      </w:r>
    </w:p>
    <w:p w:rsidR="00BC2D4E" w:rsidRPr="00E01DC2" w:rsidRDefault="00BC2D4E" w:rsidP="009141D8">
      <w:pPr>
        <w:pStyle w:val="Default"/>
        <w:contextualSpacing/>
        <w:jc w:val="both"/>
        <w:rPr>
          <w:rFonts w:ascii="Arial Narrow" w:hAnsi="Arial Narrow"/>
          <w:color w:val="auto"/>
          <w:sz w:val="22"/>
          <w:szCs w:val="22"/>
          <w:lang w:eastAsia="en-US"/>
        </w:rPr>
      </w:pPr>
    </w:p>
    <w:p w:rsidR="00BA1210" w:rsidRPr="00E01DC2" w:rsidRDefault="00116700" w:rsidP="00BD585B">
      <w:pPr>
        <w:jc w:val="both"/>
        <w:rPr>
          <w:rFonts w:ascii="Arial Narrow" w:eastAsia="Times New Roman" w:hAnsi="Arial Narrow" w:cs="Arial"/>
          <w:sz w:val="22"/>
          <w:szCs w:val="22"/>
          <w:lang w:val="es-ES" w:eastAsia="en-US"/>
        </w:rPr>
      </w:pP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No obstante, luego de haber radic</w:t>
      </w:r>
      <w:r w:rsidR="00530B72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ado el proyecto de Ley ante el C</w:t>
      </w: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ongreso</w:t>
      </w:r>
      <w:r w:rsidR="00530B72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,</w:t>
      </w: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 xml:space="preserve"> haber solicitado su inclusión para darle el trámite correspondiente como herramienta global de cumplimiento de la sentencia, fue archivad</w:t>
      </w:r>
      <w:r w:rsidR="00530B72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a dicha iniciativa</w:t>
      </w: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 xml:space="preserve">. </w:t>
      </w:r>
      <w:r w:rsidR="00BA1210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 </w:t>
      </w:r>
    </w:p>
    <w:p w:rsidR="00F53C5E" w:rsidRPr="00E01DC2" w:rsidRDefault="00F53C5E" w:rsidP="00BD585B">
      <w:pPr>
        <w:jc w:val="both"/>
        <w:rPr>
          <w:rFonts w:ascii="Arial Narrow" w:eastAsia="Times New Roman" w:hAnsi="Arial Narrow" w:cs="Arial"/>
          <w:sz w:val="22"/>
          <w:szCs w:val="22"/>
          <w:lang w:val="es-ES" w:eastAsia="en-US"/>
        </w:rPr>
      </w:pPr>
    </w:p>
    <w:p w:rsidR="00530B72" w:rsidRPr="00E01DC2" w:rsidRDefault="00530B72" w:rsidP="00BD585B">
      <w:pPr>
        <w:jc w:val="both"/>
        <w:rPr>
          <w:rFonts w:ascii="Arial Narrow" w:hAnsi="Arial Narrow"/>
          <w:noProof/>
          <w:sz w:val="22"/>
          <w:szCs w:val="22"/>
          <w:lang w:val="es-CO" w:eastAsia="es-CO"/>
        </w:rPr>
      </w:pPr>
    </w:p>
    <w:p w:rsidR="00F53C5E" w:rsidRPr="00E01DC2" w:rsidRDefault="00F53C5E" w:rsidP="00530B72">
      <w:pPr>
        <w:jc w:val="center"/>
        <w:rPr>
          <w:rFonts w:ascii="Arial Narrow" w:eastAsia="Times New Roman" w:hAnsi="Arial Narrow" w:cs="Arial"/>
          <w:sz w:val="22"/>
          <w:szCs w:val="22"/>
          <w:lang w:val="es-ES" w:eastAsia="en-US"/>
        </w:rPr>
      </w:pPr>
      <w:r w:rsidRPr="00E01DC2">
        <w:rPr>
          <w:rFonts w:ascii="Arial Narrow" w:hAnsi="Arial Narrow"/>
          <w:noProof/>
          <w:sz w:val="22"/>
          <w:szCs w:val="22"/>
          <w:lang w:val="es-CO" w:eastAsia="es-CO"/>
        </w:rPr>
        <w:drawing>
          <wp:inline distT="0" distB="0" distL="0" distR="0" wp14:anchorId="4D7B1802" wp14:editId="28CD9EDE">
            <wp:extent cx="5469890" cy="162827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915" t="52494" r="36102" b="19160"/>
                    <a:stretch/>
                  </pic:blipFill>
                  <pic:spPr bwMode="auto">
                    <a:xfrm>
                      <a:off x="0" y="0"/>
                      <a:ext cx="5583921" cy="1662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3C5E" w:rsidRPr="00E01DC2" w:rsidRDefault="00F53C5E" w:rsidP="00BD585B">
      <w:pPr>
        <w:jc w:val="both"/>
        <w:rPr>
          <w:rFonts w:ascii="Arial Narrow" w:eastAsia="Times New Roman" w:hAnsi="Arial Narrow" w:cs="Arial"/>
          <w:sz w:val="22"/>
          <w:szCs w:val="22"/>
          <w:lang w:val="es-ES" w:eastAsia="en-US"/>
        </w:rPr>
      </w:pPr>
    </w:p>
    <w:p w:rsidR="00BA1210" w:rsidRPr="00E01DC2" w:rsidRDefault="00BA1210" w:rsidP="00BD585B">
      <w:pPr>
        <w:jc w:val="both"/>
        <w:rPr>
          <w:rFonts w:ascii="Arial Narrow" w:eastAsia="Times New Roman" w:hAnsi="Arial Narrow" w:cs="Arial"/>
          <w:sz w:val="22"/>
          <w:szCs w:val="22"/>
          <w:lang w:val="es-ES" w:eastAsia="en-US"/>
        </w:rPr>
      </w:pPr>
    </w:p>
    <w:p w:rsidR="002D3880" w:rsidRPr="00E01DC2" w:rsidRDefault="00116700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-Italic"/>
          <w:i/>
          <w:iCs/>
          <w:sz w:val="22"/>
          <w:szCs w:val="22"/>
          <w:lang w:val="es-CO" w:eastAsia="en-US"/>
        </w:rPr>
      </w:pP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 xml:space="preserve">Es por ello que se acudió también ante Cancillería para realizar el trámite de inscripción </w:t>
      </w:r>
      <w:r w:rsidR="00762F43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 xml:space="preserve">del Salto del Tequendama en el marco de </w:t>
      </w: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la “</w:t>
      </w:r>
      <w:r w:rsidRPr="00E01DC2">
        <w:rPr>
          <w:rFonts w:ascii="Arial Narrow" w:eastAsiaTheme="minorHAnsi" w:hAnsi="Arial Narrow" w:cs="StoneSerif-Italic"/>
          <w:i/>
          <w:iCs/>
          <w:sz w:val="22"/>
          <w:szCs w:val="22"/>
          <w:lang w:val="es-CO" w:eastAsia="en-US"/>
        </w:rPr>
        <w:t>Convención del Patrimonio Mundial”</w:t>
      </w:r>
      <w:r w:rsidR="002D3880" w:rsidRPr="00E01DC2">
        <w:rPr>
          <w:rFonts w:ascii="Arial Narrow" w:eastAsiaTheme="minorHAnsi" w:hAnsi="Arial Narrow" w:cs="StoneSerif-Italic"/>
          <w:i/>
          <w:iCs/>
          <w:sz w:val="22"/>
          <w:szCs w:val="22"/>
          <w:lang w:val="es-CO" w:eastAsia="en-US"/>
        </w:rPr>
        <w:t xml:space="preserve"> </w:t>
      </w:r>
      <w:r w:rsidR="002D3880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>aprobado mediante ley-45-de-1983</w:t>
      </w:r>
      <w:r w:rsidR="002D3880" w:rsidRPr="00E01DC2">
        <w:rPr>
          <w:rFonts w:ascii="Arial Narrow" w:eastAsiaTheme="minorHAnsi" w:hAnsi="Arial Narrow" w:cs="StoneSerif-Italic"/>
          <w:i/>
          <w:iCs/>
          <w:sz w:val="22"/>
          <w:szCs w:val="22"/>
          <w:lang w:val="es-CO" w:eastAsia="en-US"/>
        </w:rPr>
        <w:t xml:space="preserve"> “Por medio de la cual se aprueba la "Convención para la Protección del Patrimonio Mundial Cultural y Natural", hecho en París el 23 de noviembre de 1972 y se autoriza al Gobierno Nacional para adherir al mismo.” </w:t>
      </w:r>
    </w:p>
    <w:p w:rsidR="002D3880" w:rsidRPr="00E01DC2" w:rsidRDefault="002D3880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-Italic"/>
          <w:i/>
          <w:iCs/>
          <w:sz w:val="22"/>
          <w:szCs w:val="22"/>
          <w:lang w:val="es-CO" w:eastAsia="en-US"/>
        </w:rPr>
      </w:pPr>
    </w:p>
    <w:p w:rsidR="002D3880" w:rsidRPr="00E01DC2" w:rsidRDefault="00530B72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"/>
          <w:sz w:val="22"/>
          <w:szCs w:val="22"/>
          <w:lang w:val="es-CO" w:eastAsia="en-US"/>
        </w:rPr>
      </w:pPr>
      <w:r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>Este trámite se surtió con el objeto de verificar si en el marco de la</w:t>
      </w:r>
      <w:r w:rsidR="00762F43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 xml:space="preserve"> convención</w:t>
      </w:r>
      <w:r w:rsidR="00BD585B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 xml:space="preserve"> adoptada en 1972</w:t>
      </w:r>
      <w:r w:rsidR="00762F43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 xml:space="preserve"> </w:t>
      </w:r>
      <w:r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>era posible lograr la</w:t>
      </w:r>
      <w:r w:rsidR="002D3880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 xml:space="preserve"> que el área identificada en la sentencia por el juez constitucional como prioritaria para brindarle una mayor protección podría ser objeto de aplicación de la mencionada ley-45-de-1983 </w:t>
      </w:r>
      <w:proofErr w:type="gramStart"/>
      <w:r w:rsidR="002D3880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>y</w:t>
      </w:r>
      <w:proofErr w:type="gramEnd"/>
      <w:r w:rsidR="002D3880" w:rsidRPr="00E01DC2">
        <w:rPr>
          <w:rFonts w:ascii="Arial Narrow" w:eastAsiaTheme="minorHAnsi" w:hAnsi="Arial Narrow" w:cs="StoneSerif-Italic"/>
          <w:iCs/>
          <w:sz w:val="22"/>
          <w:szCs w:val="22"/>
          <w:lang w:val="es-CO" w:eastAsia="en-US"/>
        </w:rPr>
        <w:t xml:space="preserve"> por ende, surtir el proceso como área de </w:t>
      </w:r>
      <w:r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“</w:t>
      </w:r>
      <w:r w:rsidR="00BD585B" w:rsidRPr="00E01DC2">
        <w:rPr>
          <w:rFonts w:ascii="Arial Narrow" w:eastAsia="Times New Roman" w:hAnsi="Arial Narrow" w:cs="Arial"/>
          <w:i/>
          <w:sz w:val="22"/>
          <w:szCs w:val="22"/>
          <w:lang w:val="es-ES" w:eastAsia="en-US"/>
        </w:rPr>
        <w:t>Protección del Patrimonio Mundial Cultural y Natural</w:t>
      </w:r>
      <w:r w:rsidRPr="00E01DC2">
        <w:rPr>
          <w:rFonts w:ascii="Arial Narrow" w:eastAsia="Times New Roman" w:hAnsi="Arial Narrow" w:cs="Arial"/>
          <w:i/>
          <w:sz w:val="22"/>
          <w:szCs w:val="22"/>
          <w:lang w:val="es-ES" w:eastAsia="en-US"/>
        </w:rPr>
        <w:t xml:space="preserve">” </w:t>
      </w:r>
      <w:r w:rsidR="002D3880" w:rsidRPr="00E01DC2">
        <w:rPr>
          <w:rFonts w:ascii="Arial Narrow" w:eastAsia="Times New Roman" w:hAnsi="Arial Narrow" w:cs="Arial"/>
          <w:sz w:val="22"/>
          <w:szCs w:val="22"/>
          <w:lang w:val="es-ES" w:eastAsia="en-US"/>
        </w:rPr>
        <w:t>de la humanidad</w:t>
      </w:r>
      <w:r w:rsidR="00BD585B"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>.</w:t>
      </w:r>
      <w:r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 xml:space="preserve"> </w:t>
      </w:r>
    </w:p>
    <w:p w:rsidR="002D3880" w:rsidRPr="00E01DC2" w:rsidRDefault="002D3880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"/>
          <w:sz w:val="22"/>
          <w:szCs w:val="22"/>
          <w:lang w:val="es-CO" w:eastAsia="en-US"/>
        </w:rPr>
      </w:pPr>
    </w:p>
    <w:p w:rsidR="00EA2923" w:rsidRPr="00E01DC2" w:rsidRDefault="00530B72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"/>
          <w:sz w:val="22"/>
          <w:szCs w:val="22"/>
          <w:lang w:val="es-CO" w:eastAsia="en-US"/>
        </w:rPr>
      </w:pPr>
      <w:r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 xml:space="preserve">No obstante, en atención a que dicha distinción comprende unas reglas especiales dentro de las cuales no encuadran las características del área identificada como parte del Salto del Tequendama, no fue posible solicitar dicho reconocimiento. </w:t>
      </w:r>
    </w:p>
    <w:p w:rsidR="00EA2923" w:rsidRPr="00E01DC2" w:rsidRDefault="00EA2923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"/>
          <w:sz w:val="22"/>
          <w:szCs w:val="22"/>
          <w:lang w:val="es-CO" w:eastAsia="en-US"/>
        </w:rPr>
      </w:pPr>
    </w:p>
    <w:p w:rsidR="00BA1210" w:rsidRPr="00E01DC2" w:rsidRDefault="00530B72" w:rsidP="00276A11">
      <w:pPr>
        <w:autoSpaceDE w:val="0"/>
        <w:autoSpaceDN w:val="0"/>
        <w:adjustRightInd w:val="0"/>
        <w:jc w:val="both"/>
        <w:rPr>
          <w:rFonts w:ascii="Arial Narrow" w:eastAsiaTheme="minorHAnsi" w:hAnsi="Arial Narrow" w:cs="StoneSerif"/>
          <w:i/>
          <w:sz w:val="22"/>
          <w:szCs w:val="22"/>
          <w:lang w:val="es-CO" w:eastAsia="en-US"/>
        </w:rPr>
      </w:pPr>
      <w:r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 xml:space="preserve">Sobre el particular se puede consultar el documento </w:t>
      </w:r>
      <w:r w:rsidR="00276A11"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>“</w:t>
      </w:r>
      <w:r w:rsidR="00276A11" w:rsidRPr="00E01DC2">
        <w:rPr>
          <w:rFonts w:ascii="Arial Narrow" w:eastAsiaTheme="minorHAnsi" w:hAnsi="Arial Narrow" w:cs="StoneSerif"/>
          <w:i/>
          <w:sz w:val="22"/>
          <w:szCs w:val="22"/>
          <w:lang w:val="es-CO" w:eastAsia="en-US"/>
        </w:rPr>
        <w:t xml:space="preserve">Directrices Prácticas para la aplicación de la Convención del Patrimonio Mundial” </w:t>
      </w:r>
      <w:r w:rsidR="00276A11"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>que se anexa</w:t>
      </w:r>
      <w:r w:rsidR="002D3880"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 xml:space="preserve"> en donde claramente se explican cuáles son las exigencias que debe tener un lugar o área para ser nominando dentro de esta categoría de reconocimiento internacional</w:t>
      </w:r>
      <w:r w:rsidR="00276A11" w:rsidRPr="00E01DC2">
        <w:rPr>
          <w:rFonts w:ascii="Arial Narrow" w:eastAsiaTheme="minorHAnsi" w:hAnsi="Arial Narrow" w:cs="StoneSerif"/>
          <w:sz w:val="22"/>
          <w:szCs w:val="22"/>
          <w:lang w:val="es-CO" w:eastAsia="en-US"/>
        </w:rPr>
        <w:t>.</w:t>
      </w:r>
      <w:r w:rsidR="00276A11" w:rsidRPr="00E01DC2">
        <w:rPr>
          <w:rFonts w:ascii="Arial Narrow" w:eastAsiaTheme="minorHAnsi" w:hAnsi="Arial Narrow" w:cs="StoneSerif"/>
          <w:i/>
          <w:sz w:val="22"/>
          <w:szCs w:val="22"/>
          <w:lang w:val="es-CO" w:eastAsia="en-US"/>
        </w:rPr>
        <w:t xml:space="preserve"> </w:t>
      </w:r>
    </w:p>
    <w:p w:rsidR="00BA1210" w:rsidRPr="00E01DC2" w:rsidRDefault="00BA1210" w:rsidP="00BA1210">
      <w:pPr>
        <w:jc w:val="both"/>
        <w:rPr>
          <w:rFonts w:ascii="Arial Narrow" w:eastAsia="Times New Roman" w:hAnsi="Arial Narrow" w:cs="Arial"/>
          <w:sz w:val="22"/>
          <w:szCs w:val="22"/>
          <w:lang w:val="es-ES" w:eastAsia="en-US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tabs>
          <w:tab w:val="right" w:pos="8789"/>
        </w:tabs>
        <w:spacing w:before="240" w:after="240"/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>ÁMBITO DE APLICACIÓN DEL RESPECTIVO ACTO Y LOS SUJETOS A QUIENES VA DIRIGIDO</w:t>
      </w:r>
    </w:p>
    <w:p w:rsidR="009141D8" w:rsidRPr="00E01DC2" w:rsidRDefault="00EA2923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>La Declaratoria como patrimonio natural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aplicará </w:t>
      </w:r>
      <w:r w:rsidRPr="00E01DC2">
        <w:rPr>
          <w:rFonts w:ascii="Arial Narrow" w:hAnsi="Arial Narrow" w:cs="Arial"/>
          <w:sz w:val="22"/>
          <w:szCs w:val="22"/>
        </w:rPr>
        <w:t>para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todo el territorio nacional y se encuentra dirigido </w:t>
      </w:r>
      <w:r w:rsidR="00BD585B" w:rsidRPr="00E01DC2">
        <w:rPr>
          <w:rFonts w:ascii="Arial Narrow" w:hAnsi="Arial Narrow" w:cs="Arial"/>
          <w:sz w:val="22"/>
          <w:szCs w:val="22"/>
        </w:rPr>
        <w:t xml:space="preserve">a las autoridades ambientales y a las entidades territoriales que tienen responsabilidad directa tanto en el cumplimiento de la sentencia como en la </w:t>
      </w:r>
      <w:r w:rsidR="009141D8" w:rsidRPr="00E01DC2">
        <w:rPr>
          <w:rFonts w:ascii="Arial Narrow" w:hAnsi="Arial Narrow" w:cs="Arial"/>
          <w:sz w:val="22"/>
          <w:szCs w:val="22"/>
        </w:rPr>
        <w:t>recuperación de los ríos</w:t>
      </w:r>
      <w:r w:rsidR="00BD585B" w:rsidRPr="00E01DC2">
        <w:rPr>
          <w:rFonts w:ascii="Arial Narrow" w:hAnsi="Arial Narrow" w:cs="Arial"/>
          <w:sz w:val="22"/>
          <w:szCs w:val="22"/>
        </w:rPr>
        <w:t>,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el saneamiento básico</w:t>
      </w:r>
      <w:r w:rsidR="002D3880" w:rsidRPr="00E01DC2">
        <w:rPr>
          <w:rFonts w:ascii="Arial Narrow" w:hAnsi="Arial Narrow" w:cs="Arial"/>
          <w:sz w:val="22"/>
          <w:szCs w:val="22"/>
        </w:rPr>
        <w:t>,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el mejoramiento del medio ambiente, </w:t>
      </w:r>
      <w:r w:rsidR="002D3880" w:rsidRPr="00E01DC2">
        <w:rPr>
          <w:rFonts w:ascii="Arial Narrow" w:hAnsi="Arial Narrow" w:cs="Arial"/>
          <w:sz w:val="22"/>
          <w:szCs w:val="22"/>
        </w:rPr>
        <w:t xml:space="preserve">la rehabilitación de las zonas de protección, la preservación de las </w:t>
      </w:r>
      <w:r w:rsidR="00BD585B" w:rsidRPr="00E01DC2">
        <w:rPr>
          <w:rFonts w:ascii="Arial Narrow" w:hAnsi="Arial Narrow" w:cs="Arial"/>
          <w:sz w:val="22"/>
          <w:szCs w:val="22"/>
        </w:rPr>
        <w:t xml:space="preserve">especies </w:t>
      </w:r>
      <w:r w:rsidR="002D3880" w:rsidRPr="00E01DC2">
        <w:rPr>
          <w:rFonts w:ascii="Arial Narrow" w:hAnsi="Arial Narrow" w:cs="Arial"/>
          <w:sz w:val="22"/>
          <w:szCs w:val="22"/>
        </w:rPr>
        <w:t>amenazadas i</w:t>
      </w:r>
      <w:r w:rsidR="00BD585B" w:rsidRPr="00E01DC2">
        <w:rPr>
          <w:rFonts w:ascii="Arial Narrow" w:hAnsi="Arial Narrow" w:cs="Arial"/>
          <w:sz w:val="22"/>
          <w:szCs w:val="22"/>
        </w:rPr>
        <w:t>dentificadas</w:t>
      </w:r>
      <w:r w:rsidR="002D3880" w:rsidRPr="00E01DC2">
        <w:rPr>
          <w:rFonts w:ascii="Arial Narrow" w:hAnsi="Arial Narrow" w:cs="Arial"/>
          <w:sz w:val="22"/>
          <w:szCs w:val="22"/>
        </w:rPr>
        <w:t xml:space="preserve"> y la </w:t>
      </w:r>
      <w:r w:rsidR="00BD585B" w:rsidRPr="00E01DC2">
        <w:rPr>
          <w:rFonts w:ascii="Arial Narrow" w:hAnsi="Arial Narrow" w:cs="Arial"/>
          <w:sz w:val="22"/>
          <w:szCs w:val="22"/>
        </w:rPr>
        <w:t>optimiza</w:t>
      </w:r>
      <w:r w:rsidR="002D3880" w:rsidRPr="00E01DC2">
        <w:rPr>
          <w:rFonts w:ascii="Arial Narrow" w:hAnsi="Arial Narrow" w:cs="Arial"/>
          <w:sz w:val="22"/>
          <w:szCs w:val="22"/>
        </w:rPr>
        <w:t>ción de</w:t>
      </w:r>
      <w:r w:rsidR="00BD585B" w:rsidRPr="00E01DC2">
        <w:rPr>
          <w:rFonts w:ascii="Arial Narrow" w:hAnsi="Arial Narrow" w:cs="Arial"/>
          <w:sz w:val="22"/>
          <w:szCs w:val="22"/>
        </w:rPr>
        <w:t xml:space="preserve"> las áreas</w:t>
      </w:r>
      <w:r w:rsidR="00F53C5E" w:rsidRPr="00E01DC2">
        <w:rPr>
          <w:rFonts w:ascii="Arial Narrow" w:hAnsi="Arial Narrow" w:cs="Arial"/>
          <w:sz w:val="22"/>
          <w:szCs w:val="22"/>
        </w:rPr>
        <w:t xml:space="preserve"> de manejo especial o interés ambiental declaradas en el área </w:t>
      </w:r>
      <w:r w:rsidR="002D3880" w:rsidRPr="00E01DC2">
        <w:rPr>
          <w:rFonts w:ascii="Arial Narrow" w:hAnsi="Arial Narrow" w:cs="Arial"/>
          <w:sz w:val="22"/>
          <w:szCs w:val="22"/>
        </w:rPr>
        <w:t>identificada como marco de aplicación de la protección al</w:t>
      </w:r>
      <w:r w:rsidR="00F53C5E" w:rsidRPr="00E01DC2">
        <w:rPr>
          <w:rFonts w:ascii="Arial Narrow" w:hAnsi="Arial Narrow" w:cs="Arial"/>
          <w:sz w:val="22"/>
          <w:szCs w:val="22"/>
        </w:rPr>
        <w:t xml:space="preserve"> salto de Tequendama.</w:t>
      </w:r>
    </w:p>
    <w:p w:rsidR="009141D8" w:rsidRDefault="009141D8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</w:p>
    <w:p w:rsidR="009834E9" w:rsidRDefault="009834E9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</w:p>
    <w:p w:rsidR="009834E9" w:rsidRPr="00E01DC2" w:rsidRDefault="009834E9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tabs>
          <w:tab w:val="right" w:pos="8789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>VIABILIDAD JURÍDICA</w:t>
      </w:r>
    </w:p>
    <w:p w:rsidR="009141D8" w:rsidRPr="00E01DC2" w:rsidRDefault="009141D8" w:rsidP="009141D8">
      <w:pPr>
        <w:tabs>
          <w:tab w:val="right" w:pos="8789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9141D8" w:rsidRPr="00E01DC2" w:rsidRDefault="009141D8" w:rsidP="009141D8">
      <w:pPr>
        <w:autoSpaceDE w:val="0"/>
        <w:spacing w:before="120" w:after="60"/>
        <w:ind w:left="720"/>
        <w:jc w:val="both"/>
        <w:rPr>
          <w:rFonts w:ascii="Arial Narrow" w:hAnsi="Arial Narrow"/>
          <w:sz w:val="22"/>
          <w:szCs w:val="22"/>
          <w:lang w:val="es-CO" w:eastAsia="en-US"/>
        </w:rPr>
      </w:pPr>
      <w:r w:rsidRPr="00E01DC2">
        <w:rPr>
          <w:rFonts w:ascii="Arial Narrow" w:hAnsi="Arial Narrow" w:cs="Arial"/>
          <w:b/>
          <w:sz w:val="22"/>
          <w:szCs w:val="22"/>
        </w:rPr>
        <w:t>3.1. Análisis expreso y detallado de las normas que otorgan la competencia para la expedición del correspondiente acto</w:t>
      </w:r>
    </w:p>
    <w:p w:rsidR="009141D8" w:rsidRPr="00E01DC2" w:rsidRDefault="009141D8" w:rsidP="009141D8">
      <w:pPr>
        <w:spacing w:before="240"/>
        <w:ind w:left="708"/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>La Constitución Política de Colombia, en su Artículo 80, estableció que: “</w:t>
      </w:r>
      <w:r w:rsidRPr="00E01DC2">
        <w:rPr>
          <w:rFonts w:ascii="Arial Narrow" w:hAnsi="Arial Narrow" w:cs="Arial"/>
          <w:i/>
          <w:sz w:val="22"/>
          <w:szCs w:val="22"/>
        </w:rPr>
        <w:t>El Estado planificará el manejo y aprovechamiento de los recursos naturales, para garantizar su desarrollo sostenible, su conservación, restauración o sustitución. Además, deberá prevenir y controlar los factores de deterioro ambiental, imponer las sanciones legales y exigir la reparación de los daños causados</w:t>
      </w:r>
      <w:r w:rsidRPr="00E01DC2">
        <w:rPr>
          <w:rFonts w:ascii="Arial Narrow" w:hAnsi="Arial Narrow" w:cs="Arial"/>
          <w:sz w:val="22"/>
          <w:szCs w:val="22"/>
        </w:rPr>
        <w:t>”.</w:t>
      </w:r>
    </w:p>
    <w:p w:rsidR="009141D8" w:rsidRPr="00E01DC2" w:rsidRDefault="009141D8" w:rsidP="009141D8">
      <w:pPr>
        <w:pStyle w:val="Prrafodelista"/>
        <w:ind w:left="1428"/>
        <w:jc w:val="both"/>
        <w:rPr>
          <w:rFonts w:ascii="Arial Narrow" w:hAnsi="Arial Narrow"/>
          <w:sz w:val="22"/>
          <w:szCs w:val="22"/>
        </w:rPr>
      </w:pPr>
    </w:p>
    <w:p w:rsidR="009141D8" w:rsidRPr="00E01DC2" w:rsidRDefault="009141D8" w:rsidP="00F53C5E">
      <w:pPr>
        <w:ind w:left="708"/>
        <w:jc w:val="both"/>
        <w:rPr>
          <w:rFonts w:ascii="Arial Narrow" w:hAnsi="Arial Narrow"/>
          <w:sz w:val="22"/>
          <w:szCs w:val="22"/>
        </w:rPr>
      </w:pPr>
      <w:r w:rsidRPr="00E01DC2">
        <w:rPr>
          <w:rFonts w:ascii="Arial Narrow" w:hAnsi="Arial Narrow"/>
          <w:sz w:val="22"/>
          <w:szCs w:val="22"/>
        </w:rPr>
        <w:t>El proyecto de Decreto se expide con base en</w:t>
      </w:r>
      <w:r w:rsidR="002D3880" w:rsidRPr="00E01DC2">
        <w:rPr>
          <w:rFonts w:ascii="Arial Narrow" w:hAnsi="Arial Narrow"/>
          <w:sz w:val="22"/>
          <w:szCs w:val="22"/>
        </w:rPr>
        <w:t xml:space="preserve"> </w:t>
      </w:r>
      <w:r w:rsidR="0079345B" w:rsidRPr="00E01DC2">
        <w:rPr>
          <w:rFonts w:ascii="Arial Narrow" w:hAnsi="Arial Narrow"/>
          <w:sz w:val="22"/>
          <w:szCs w:val="22"/>
        </w:rPr>
        <w:t>la orden</w:t>
      </w:r>
      <w:r w:rsidR="002D3880" w:rsidRPr="00E01DC2">
        <w:rPr>
          <w:rFonts w:ascii="Arial Narrow" w:hAnsi="Arial Narrow"/>
          <w:sz w:val="22"/>
          <w:szCs w:val="22"/>
        </w:rPr>
        <w:t xml:space="preserve"> No. 4.29.  </w:t>
      </w:r>
      <w:r w:rsidR="00F53C5E" w:rsidRPr="00E01DC2">
        <w:rPr>
          <w:rFonts w:ascii="Arial Narrow" w:hAnsi="Arial Narrow"/>
          <w:sz w:val="22"/>
          <w:szCs w:val="22"/>
        </w:rPr>
        <w:t xml:space="preserve">emitida de la Sentencia Ap-25000-23-27-000-2001-90479-01 el veintiocho (28) de marzo de dos mil catorce (2014) por </w:t>
      </w:r>
      <w:r w:rsidR="008E6405" w:rsidRPr="00E01DC2">
        <w:rPr>
          <w:rFonts w:ascii="Arial Narrow" w:hAnsi="Arial Narrow"/>
          <w:sz w:val="22"/>
          <w:szCs w:val="22"/>
        </w:rPr>
        <w:t xml:space="preserve">la Sección Primera de </w:t>
      </w:r>
      <w:r w:rsidR="00F53C5E" w:rsidRPr="00E01DC2">
        <w:rPr>
          <w:rFonts w:ascii="Arial Narrow" w:hAnsi="Arial Narrow"/>
          <w:sz w:val="22"/>
          <w:szCs w:val="22"/>
        </w:rPr>
        <w:t>la Sala de l</w:t>
      </w:r>
      <w:r w:rsidR="008E6405" w:rsidRPr="00E01DC2">
        <w:rPr>
          <w:rFonts w:ascii="Arial Narrow" w:hAnsi="Arial Narrow"/>
          <w:sz w:val="22"/>
          <w:szCs w:val="22"/>
        </w:rPr>
        <w:t>o Contencioso Administrativo</w:t>
      </w:r>
      <w:r w:rsidR="00F53C5E" w:rsidRPr="00E01DC2">
        <w:rPr>
          <w:rFonts w:ascii="Arial Narrow" w:hAnsi="Arial Narrow"/>
          <w:sz w:val="22"/>
          <w:szCs w:val="22"/>
        </w:rPr>
        <w:t xml:space="preserve"> del Consejo de Estado</w:t>
      </w:r>
      <w:r w:rsidR="008E6405" w:rsidRPr="00E01DC2">
        <w:rPr>
          <w:rFonts w:ascii="Arial Narrow" w:hAnsi="Arial Narrow"/>
          <w:sz w:val="22"/>
          <w:szCs w:val="22"/>
        </w:rPr>
        <w:t>.</w:t>
      </w:r>
      <w:r w:rsidR="002D3880" w:rsidRPr="00E01DC2">
        <w:rPr>
          <w:rFonts w:ascii="Arial Narrow" w:hAnsi="Arial Narrow"/>
          <w:sz w:val="22"/>
          <w:szCs w:val="22"/>
        </w:rPr>
        <w:t xml:space="preserve"> </w:t>
      </w:r>
    </w:p>
    <w:p w:rsidR="009141D8" w:rsidRPr="00E01DC2" w:rsidRDefault="009141D8" w:rsidP="009141D8">
      <w:pPr>
        <w:pStyle w:val="Prrafodelista"/>
        <w:jc w:val="both"/>
        <w:rPr>
          <w:rFonts w:ascii="Arial Narrow" w:hAnsi="Arial Narrow"/>
          <w:sz w:val="22"/>
          <w:szCs w:val="22"/>
        </w:rPr>
      </w:pPr>
    </w:p>
    <w:p w:rsidR="009141D8" w:rsidRPr="00E01DC2" w:rsidRDefault="009141D8" w:rsidP="009141D8">
      <w:pPr>
        <w:autoSpaceDE w:val="0"/>
        <w:spacing w:before="120" w:after="60"/>
        <w:ind w:left="708"/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>3.2. La vigencia de la Ley o norma reglamentada o desarrollada</w:t>
      </w:r>
    </w:p>
    <w:p w:rsidR="009141D8" w:rsidRPr="00E01DC2" w:rsidRDefault="009141D8" w:rsidP="009141D8">
      <w:pPr>
        <w:pStyle w:val="Prrafodelista"/>
        <w:autoSpaceDE w:val="0"/>
        <w:spacing w:before="120" w:after="60"/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9141D8" w:rsidRPr="00E01DC2" w:rsidRDefault="00F53C5E" w:rsidP="009141D8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>La orden de cumplimiento de la Sentencia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se encuentra vigente</w:t>
      </w:r>
      <w:r w:rsidR="00AE423A">
        <w:rPr>
          <w:rFonts w:ascii="Arial Narrow" w:hAnsi="Arial Narrow" w:cs="Arial"/>
          <w:sz w:val="22"/>
          <w:szCs w:val="22"/>
        </w:rPr>
        <w:t xml:space="preserve"> y en atención a que se han desarrollado todas las acciones posibles tendientes a lograr la declaratoria, se acude al </w:t>
      </w:r>
      <w:proofErr w:type="spellStart"/>
      <w:r w:rsidR="00AE423A">
        <w:rPr>
          <w:rFonts w:ascii="Arial Narrow" w:hAnsi="Arial Narrow" w:cs="Arial"/>
          <w:sz w:val="22"/>
          <w:szCs w:val="22"/>
        </w:rPr>
        <w:t>mucmplimiento</w:t>
      </w:r>
      <w:proofErr w:type="spellEnd"/>
      <w:r w:rsidR="00AE423A">
        <w:rPr>
          <w:rFonts w:ascii="Arial Narrow" w:hAnsi="Arial Narrow" w:cs="Arial"/>
          <w:sz w:val="22"/>
          <w:szCs w:val="22"/>
        </w:rPr>
        <w:t xml:space="preserve"> de la orden, vía Decreto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. </w:t>
      </w:r>
    </w:p>
    <w:p w:rsidR="009141D8" w:rsidRPr="00E01DC2" w:rsidRDefault="009141D8" w:rsidP="009141D8">
      <w:pPr>
        <w:jc w:val="both"/>
        <w:rPr>
          <w:rFonts w:ascii="Arial Narrow" w:hAnsi="Arial Narrow" w:cs="Arial"/>
          <w:sz w:val="22"/>
          <w:szCs w:val="22"/>
        </w:rPr>
      </w:pPr>
    </w:p>
    <w:p w:rsidR="009141D8" w:rsidRPr="00E01DC2" w:rsidRDefault="009141D8" w:rsidP="009141D8">
      <w:pPr>
        <w:autoSpaceDE w:val="0"/>
        <w:spacing w:before="120" w:after="60"/>
        <w:ind w:left="708"/>
        <w:jc w:val="both"/>
        <w:rPr>
          <w:rStyle w:val="apple-converted-space"/>
          <w:rFonts w:ascii="Arial Narrow" w:hAnsi="Arial Narrow" w:cs="Arial"/>
          <w:b/>
          <w:color w:val="000000"/>
          <w:sz w:val="22"/>
          <w:szCs w:val="22"/>
          <w:shd w:val="clear" w:color="auto" w:fill="FFFFFF"/>
        </w:rPr>
      </w:pPr>
      <w:r w:rsidRPr="00E01DC2">
        <w:rPr>
          <w:rFonts w:ascii="Arial Narrow" w:hAnsi="Arial Narrow" w:cs="Arial"/>
          <w:b/>
          <w:sz w:val="22"/>
          <w:szCs w:val="22"/>
        </w:rPr>
        <w:t>3.3. Las disposiciones derogadas, subrogadas, modificadas, adicionadas o sustituidas, si alguno de estos efectos se produce con la expedición del respectivo acto</w:t>
      </w:r>
      <w:r w:rsidRPr="00E01DC2">
        <w:rPr>
          <w:rStyle w:val="apple-converted-space"/>
          <w:rFonts w:ascii="Arial Narrow" w:hAnsi="Arial Narrow" w:cs="Arial"/>
          <w:b/>
          <w:color w:val="000000"/>
          <w:sz w:val="22"/>
          <w:szCs w:val="22"/>
          <w:shd w:val="clear" w:color="auto" w:fill="FFFFFF"/>
        </w:rPr>
        <w:t>. </w:t>
      </w:r>
    </w:p>
    <w:p w:rsidR="009141D8" w:rsidRPr="00E01DC2" w:rsidRDefault="009141D8" w:rsidP="009141D8">
      <w:pPr>
        <w:tabs>
          <w:tab w:val="right" w:pos="8789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9141D8" w:rsidRPr="00E01DC2" w:rsidRDefault="009141D8" w:rsidP="009141D8">
      <w:pPr>
        <w:ind w:left="708"/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 xml:space="preserve">El presente proyecto de Decreto </w:t>
      </w:r>
      <w:r w:rsidR="00F53C5E" w:rsidRPr="00E01DC2">
        <w:rPr>
          <w:rFonts w:ascii="Arial Narrow" w:hAnsi="Arial Narrow" w:cs="Arial"/>
          <w:sz w:val="22"/>
          <w:szCs w:val="22"/>
        </w:rPr>
        <w:t>no deroga ni modifica ninguna normativa, toda vez que obedece a un criterio de priorización de las áreas ya reconocidas</w:t>
      </w:r>
      <w:r w:rsidR="008E6405" w:rsidRPr="00E01DC2">
        <w:rPr>
          <w:rFonts w:ascii="Arial Narrow" w:hAnsi="Arial Narrow" w:cs="Arial"/>
          <w:sz w:val="22"/>
          <w:szCs w:val="22"/>
        </w:rPr>
        <w:t xml:space="preserve"> y optimización de los planes de manejo de las áreas </w:t>
      </w:r>
      <w:r w:rsidR="00525C79" w:rsidRPr="00E01DC2">
        <w:rPr>
          <w:rFonts w:ascii="Arial Narrow" w:hAnsi="Arial Narrow" w:cs="Arial"/>
          <w:sz w:val="22"/>
          <w:szCs w:val="22"/>
        </w:rPr>
        <w:t>identificadas, en</w:t>
      </w:r>
      <w:r w:rsidR="00F53C5E" w:rsidRPr="00E01DC2">
        <w:rPr>
          <w:rFonts w:ascii="Arial Narrow" w:hAnsi="Arial Narrow" w:cs="Arial"/>
          <w:sz w:val="22"/>
          <w:szCs w:val="22"/>
        </w:rPr>
        <w:t xml:space="preserve"> la medida en que no existe constitucionalmente una facultad reglamentaria para este tipo de orden judicial de declaratoria “como patrimonio natural”</w:t>
      </w:r>
      <w:r w:rsidR="008E6405" w:rsidRPr="00E01DC2">
        <w:rPr>
          <w:rFonts w:ascii="Arial Narrow" w:hAnsi="Arial Narrow" w:cs="Arial"/>
          <w:sz w:val="22"/>
          <w:szCs w:val="22"/>
        </w:rPr>
        <w:t xml:space="preserve"> a través de un Decreto</w:t>
      </w:r>
      <w:r w:rsidR="00F53C5E" w:rsidRPr="00E01DC2">
        <w:rPr>
          <w:rFonts w:ascii="Arial Narrow" w:hAnsi="Arial Narrow" w:cs="Arial"/>
          <w:sz w:val="22"/>
          <w:szCs w:val="22"/>
        </w:rPr>
        <w:t xml:space="preserve">. </w:t>
      </w:r>
    </w:p>
    <w:p w:rsidR="009141D8" w:rsidRPr="00E01DC2" w:rsidRDefault="009141D8" w:rsidP="009141D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141D8" w:rsidRPr="00E01DC2" w:rsidRDefault="009141D8" w:rsidP="009141D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E6405" w:rsidRPr="00E01DC2" w:rsidRDefault="009141D8" w:rsidP="008E6405">
      <w:pPr>
        <w:pStyle w:val="Prrafodelista"/>
        <w:numPr>
          <w:ilvl w:val="0"/>
          <w:numId w:val="1"/>
        </w:numPr>
        <w:rPr>
          <w:rFonts w:ascii="Arial Narrow" w:hAnsi="Arial Narrow" w:cs="Arial"/>
          <w:b/>
          <w:sz w:val="22"/>
          <w:szCs w:val="22"/>
          <w:lang w:val="es-MX"/>
        </w:rPr>
      </w:pPr>
      <w:r w:rsidRPr="00E01DC2">
        <w:rPr>
          <w:rFonts w:ascii="Arial Narrow" w:hAnsi="Arial Narrow" w:cs="Arial"/>
          <w:b/>
          <w:sz w:val="22"/>
          <w:szCs w:val="22"/>
        </w:rPr>
        <w:t>IMPAC</w:t>
      </w:r>
      <w:r w:rsidRPr="00E01DC2">
        <w:rPr>
          <w:rFonts w:ascii="Arial Narrow" w:hAnsi="Arial Narrow" w:cs="Arial"/>
          <w:b/>
          <w:sz w:val="22"/>
          <w:szCs w:val="22"/>
          <w:lang w:val="es-MX"/>
        </w:rPr>
        <w:t xml:space="preserve">TO </w:t>
      </w:r>
      <w:r w:rsidR="00525C79" w:rsidRPr="00E01DC2">
        <w:rPr>
          <w:rFonts w:ascii="Arial Narrow" w:hAnsi="Arial Narrow" w:cs="Arial"/>
          <w:b/>
          <w:sz w:val="22"/>
          <w:szCs w:val="22"/>
          <w:lang w:val="es-MX"/>
        </w:rPr>
        <w:t>ECONÓMICO</w:t>
      </w:r>
      <w:r w:rsidR="00525C79" w:rsidRPr="00AE423A">
        <w:rPr>
          <w:rFonts w:ascii="Arial Narrow" w:hAnsi="Arial Narrow"/>
          <w:b/>
          <w:sz w:val="22"/>
          <w:szCs w:val="22"/>
        </w:rPr>
        <w:t xml:space="preserve"> Y</w:t>
      </w:r>
      <w:r w:rsidR="008E6405" w:rsidRPr="00E01DC2">
        <w:rPr>
          <w:rFonts w:ascii="Arial Narrow" w:hAnsi="Arial Narrow"/>
          <w:sz w:val="22"/>
          <w:szCs w:val="22"/>
        </w:rPr>
        <w:t xml:space="preserve"> </w:t>
      </w:r>
      <w:r w:rsidR="008E6405" w:rsidRPr="00E01DC2">
        <w:rPr>
          <w:rFonts w:ascii="Arial Narrow" w:hAnsi="Arial Narrow" w:cs="Arial"/>
          <w:b/>
          <w:sz w:val="22"/>
          <w:szCs w:val="22"/>
          <w:lang w:val="es-MX"/>
        </w:rPr>
        <w:t>DISPONIBILIDAD PRESUPUESTAL</w:t>
      </w:r>
    </w:p>
    <w:p w:rsidR="009141D8" w:rsidRPr="00E01DC2" w:rsidRDefault="008E6405" w:rsidP="009141D8">
      <w:pPr>
        <w:spacing w:before="240"/>
        <w:jc w:val="both"/>
        <w:rPr>
          <w:rFonts w:ascii="Arial Narrow" w:hAnsi="Arial Narrow"/>
          <w:sz w:val="22"/>
          <w:szCs w:val="22"/>
        </w:rPr>
      </w:pPr>
      <w:r w:rsidRPr="00E01DC2">
        <w:rPr>
          <w:rFonts w:ascii="Arial Narrow" w:hAnsi="Arial Narrow"/>
          <w:sz w:val="22"/>
          <w:szCs w:val="22"/>
        </w:rPr>
        <w:t xml:space="preserve">El impacto económico y la disponibilidad presupuestal, estará definida por las autoridades competentes. En este caso, la Corporación Autónoma Regional, las demás carteras Ministeriales y las entidades territoriales, </w:t>
      </w:r>
      <w:r w:rsidR="009834E9" w:rsidRPr="00E01DC2">
        <w:rPr>
          <w:rFonts w:ascii="Arial Narrow" w:hAnsi="Arial Narrow"/>
          <w:sz w:val="22"/>
          <w:szCs w:val="22"/>
        </w:rPr>
        <w:t>quienes,</w:t>
      </w:r>
      <w:r w:rsidRPr="00E01DC2">
        <w:rPr>
          <w:rFonts w:ascii="Arial Narrow" w:hAnsi="Arial Narrow"/>
          <w:sz w:val="22"/>
          <w:szCs w:val="22"/>
        </w:rPr>
        <w:t xml:space="preserve"> con fundamento en sus deberes de administración de los recursos</w:t>
      </w:r>
      <w:r w:rsidR="00525C79" w:rsidRPr="00E01DC2">
        <w:rPr>
          <w:rFonts w:ascii="Arial Narrow" w:hAnsi="Arial Narrow"/>
          <w:sz w:val="22"/>
          <w:szCs w:val="22"/>
        </w:rPr>
        <w:t>,</w:t>
      </w:r>
      <w:r w:rsidRPr="00E01DC2">
        <w:rPr>
          <w:rFonts w:ascii="Arial Narrow" w:hAnsi="Arial Narrow"/>
          <w:sz w:val="22"/>
          <w:szCs w:val="22"/>
        </w:rPr>
        <w:t xml:space="preserve"> definirán a través de sus instrumentos</w:t>
      </w:r>
      <w:r w:rsidR="00525C79" w:rsidRPr="00E01DC2">
        <w:rPr>
          <w:rFonts w:ascii="Arial Narrow" w:hAnsi="Arial Narrow"/>
          <w:sz w:val="22"/>
          <w:szCs w:val="22"/>
        </w:rPr>
        <w:t xml:space="preserve"> financieros </w:t>
      </w:r>
      <w:r w:rsidR="009834E9" w:rsidRPr="00E01DC2">
        <w:rPr>
          <w:rFonts w:ascii="Arial Narrow" w:hAnsi="Arial Narrow"/>
          <w:sz w:val="22"/>
          <w:szCs w:val="22"/>
        </w:rPr>
        <w:t>y en</w:t>
      </w:r>
      <w:r w:rsidRPr="00E01DC2">
        <w:rPr>
          <w:rFonts w:ascii="Arial Narrow" w:hAnsi="Arial Narrow"/>
          <w:sz w:val="22"/>
          <w:szCs w:val="22"/>
        </w:rPr>
        <w:t xml:space="preserve"> el marco de su competencia, el aprovisionamiento de los recursos necesarios para recuperar y optimizar la prestación de los bienes y servicios a que haya lugar en cada uno de los sistemas de protección ambiental. </w:t>
      </w:r>
    </w:p>
    <w:p w:rsidR="009141D8" w:rsidRPr="00E01DC2" w:rsidRDefault="009141D8" w:rsidP="009141D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eastAsia="en-US"/>
        </w:rPr>
      </w:pPr>
    </w:p>
    <w:p w:rsidR="009141D8" w:rsidRPr="00E01DC2" w:rsidRDefault="009141D8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 xml:space="preserve">Con el proyecto </w:t>
      </w:r>
      <w:r w:rsidR="00525C79" w:rsidRPr="00E01DC2">
        <w:rPr>
          <w:rFonts w:ascii="Arial Narrow" w:hAnsi="Arial Narrow" w:cs="Arial"/>
          <w:sz w:val="22"/>
          <w:szCs w:val="22"/>
        </w:rPr>
        <w:t>regulatorio</w:t>
      </w:r>
      <w:r w:rsidRPr="00E01DC2">
        <w:rPr>
          <w:rFonts w:ascii="Arial Narrow" w:hAnsi="Arial Narrow" w:cs="Arial"/>
          <w:sz w:val="22"/>
          <w:szCs w:val="22"/>
        </w:rPr>
        <w:t xml:space="preserve"> no se crean nuevos procedimientos y requerimientos administrativos a la Autoridad</w:t>
      </w:r>
      <w:r w:rsidR="00E01DC2" w:rsidRPr="00E01DC2">
        <w:rPr>
          <w:rFonts w:ascii="Arial Narrow" w:hAnsi="Arial Narrow" w:cs="Arial"/>
          <w:sz w:val="22"/>
          <w:szCs w:val="22"/>
        </w:rPr>
        <w:t xml:space="preserve"> Ambiental. </w:t>
      </w:r>
    </w:p>
    <w:p w:rsidR="009141D8" w:rsidRPr="00E01DC2" w:rsidRDefault="009141D8" w:rsidP="009141D8">
      <w:pPr>
        <w:tabs>
          <w:tab w:val="right" w:pos="8789"/>
        </w:tabs>
        <w:jc w:val="both"/>
        <w:rPr>
          <w:rFonts w:ascii="Arial Narrow" w:hAnsi="Arial Narrow" w:cs="Arial"/>
          <w:sz w:val="22"/>
          <w:szCs w:val="22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  <w:lang w:val="es-MX"/>
        </w:rPr>
      </w:pPr>
      <w:r w:rsidRPr="00E01DC2">
        <w:rPr>
          <w:rFonts w:ascii="Arial Narrow" w:hAnsi="Arial Narrow" w:cs="Arial"/>
          <w:b/>
          <w:sz w:val="22"/>
          <w:szCs w:val="22"/>
          <w:lang w:val="es-MX"/>
        </w:rPr>
        <w:t>IMPACTO MEDIOAMBIENTAL</w:t>
      </w:r>
    </w:p>
    <w:p w:rsidR="009141D8" w:rsidRPr="00E01DC2" w:rsidRDefault="009141D8" w:rsidP="009141D8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lang w:val="es-MX"/>
        </w:rPr>
      </w:pPr>
    </w:p>
    <w:p w:rsidR="009141D8" w:rsidRPr="00E01DC2" w:rsidRDefault="008E6405" w:rsidP="008E6405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>S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e espera que, </w:t>
      </w:r>
      <w:r w:rsidRPr="00E01DC2">
        <w:rPr>
          <w:rFonts w:ascii="Arial Narrow" w:hAnsi="Arial Narrow" w:cs="Arial"/>
          <w:sz w:val="22"/>
          <w:szCs w:val="22"/>
        </w:rPr>
        <w:t>a partir de la expedición del presente Decreto, las entidades y particulares involucrados en la implementación</w:t>
      </w:r>
      <w:r w:rsidR="00E01DC2" w:rsidRPr="00E01DC2">
        <w:rPr>
          <w:rFonts w:ascii="Arial Narrow" w:hAnsi="Arial Narrow" w:cs="Arial"/>
          <w:sz w:val="22"/>
          <w:szCs w:val="22"/>
        </w:rPr>
        <w:t xml:space="preserve"> de la sentencia</w:t>
      </w:r>
      <w:r w:rsidRPr="00E01DC2">
        <w:rPr>
          <w:rFonts w:ascii="Arial Narrow" w:hAnsi="Arial Narrow" w:cs="Arial"/>
          <w:sz w:val="22"/>
          <w:szCs w:val="22"/>
        </w:rPr>
        <w:t xml:space="preserve">, logren una recuperación progresiva del área identificada por el juez constitucional como parte del Salto del Tequendama y puedan acceder a un recurso hídrico de mejor calidad. </w:t>
      </w:r>
    </w:p>
    <w:p w:rsidR="00047409" w:rsidRPr="00E01DC2" w:rsidRDefault="009141D8" w:rsidP="00047409">
      <w:pPr>
        <w:autoSpaceDE w:val="0"/>
        <w:autoSpaceDN w:val="0"/>
        <w:adjustRightInd w:val="0"/>
        <w:spacing w:before="240"/>
        <w:jc w:val="both"/>
        <w:rPr>
          <w:rFonts w:ascii="Arial Narrow" w:hAnsi="Arial Narrow" w:cs="Arial"/>
          <w:sz w:val="22"/>
          <w:szCs w:val="22"/>
          <w:lang w:val="es-MX"/>
        </w:rPr>
      </w:pPr>
      <w:r w:rsidRPr="00E01DC2">
        <w:rPr>
          <w:rFonts w:ascii="Arial Narrow" w:hAnsi="Arial Narrow" w:cs="Arial"/>
          <w:sz w:val="22"/>
          <w:szCs w:val="22"/>
          <w:lang w:val="es-MX"/>
        </w:rPr>
        <w:t>Teniendo en cuenta</w:t>
      </w:r>
      <w:r w:rsidR="00E01DC2" w:rsidRPr="00E01DC2">
        <w:rPr>
          <w:rFonts w:ascii="Arial Narrow" w:hAnsi="Arial Narrow" w:cs="Arial"/>
          <w:sz w:val="22"/>
          <w:szCs w:val="22"/>
          <w:lang w:val="es-MX"/>
        </w:rPr>
        <w:t xml:space="preserve"> el</w:t>
      </w:r>
      <w:r w:rsidRPr="00E01DC2">
        <w:rPr>
          <w:rFonts w:ascii="Arial Narrow" w:hAnsi="Arial Narrow" w:cs="Arial"/>
          <w:sz w:val="22"/>
          <w:szCs w:val="22"/>
          <w:lang w:val="es-MX"/>
        </w:rPr>
        <w:t xml:space="preserve"> comportamiento histórico de las inversiones asociadas </w:t>
      </w:r>
      <w:r w:rsidR="008E6405" w:rsidRPr="00E01DC2">
        <w:rPr>
          <w:rFonts w:ascii="Arial Narrow" w:hAnsi="Arial Narrow" w:cs="Arial"/>
          <w:sz w:val="22"/>
          <w:szCs w:val="22"/>
          <w:lang w:val="es-MX"/>
        </w:rPr>
        <w:t>a esta labor y su destinación</w:t>
      </w:r>
      <w:r w:rsidRPr="00E01DC2">
        <w:rPr>
          <w:rFonts w:ascii="Arial Narrow" w:hAnsi="Arial Narrow" w:cs="Arial"/>
          <w:sz w:val="22"/>
          <w:szCs w:val="22"/>
          <w:lang w:val="es-MX"/>
        </w:rPr>
        <w:t>, se espera que el proyecto de decreto repercuta en mayores inversiones ambientales que beneficien a los recursos agua, suelo y aire</w:t>
      </w:r>
      <w:r w:rsidR="00E01DC2" w:rsidRPr="00E01DC2">
        <w:rPr>
          <w:rFonts w:ascii="Arial Narrow" w:hAnsi="Arial Narrow" w:cs="Arial"/>
          <w:sz w:val="22"/>
          <w:szCs w:val="22"/>
          <w:lang w:val="es-MX"/>
        </w:rPr>
        <w:t xml:space="preserve"> del área del Salto del Tequendama</w:t>
      </w:r>
      <w:r w:rsidRPr="00E01DC2">
        <w:rPr>
          <w:rFonts w:ascii="Arial Narrow" w:hAnsi="Arial Narrow" w:cs="Arial"/>
          <w:sz w:val="22"/>
          <w:szCs w:val="22"/>
          <w:lang w:val="es-MX"/>
        </w:rPr>
        <w:t xml:space="preserve">; las cuales permitirán el fortalecimiento </w:t>
      </w:r>
      <w:r w:rsidR="008E6405" w:rsidRPr="00E01DC2">
        <w:rPr>
          <w:rFonts w:ascii="Arial Narrow" w:hAnsi="Arial Narrow" w:cs="Arial"/>
          <w:sz w:val="22"/>
          <w:szCs w:val="22"/>
          <w:lang w:val="es-MX"/>
        </w:rPr>
        <w:t>medidas</w:t>
      </w:r>
      <w:r w:rsidRPr="00E01DC2">
        <w:rPr>
          <w:rFonts w:ascii="Arial Narrow" w:hAnsi="Arial Narrow" w:cs="Arial"/>
          <w:sz w:val="22"/>
          <w:szCs w:val="22"/>
          <w:lang w:val="es-MX"/>
        </w:rPr>
        <w:t xml:space="preserve"> ambientales </w:t>
      </w:r>
      <w:r w:rsidR="008E6405" w:rsidRPr="00E01DC2">
        <w:rPr>
          <w:rFonts w:ascii="Arial Narrow" w:hAnsi="Arial Narrow" w:cs="Arial"/>
          <w:sz w:val="22"/>
          <w:szCs w:val="22"/>
          <w:lang w:val="es-MX"/>
        </w:rPr>
        <w:t xml:space="preserve">al interior </w:t>
      </w:r>
      <w:r w:rsidR="00E01DC2" w:rsidRPr="00E01DC2">
        <w:rPr>
          <w:rFonts w:ascii="Arial Narrow" w:hAnsi="Arial Narrow" w:cs="Arial"/>
          <w:sz w:val="22"/>
          <w:szCs w:val="22"/>
          <w:lang w:val="es-MX"/>
        </w:rPr>
        <w:t xml:space="preserve">del </w:t>
      </w:r>
      <w:r w:rsidR="00047409" w:rsidRPr="00E01DC2">
        <w:rPr>
          <w:rFonts w:ascii="Arial Narrow" w:hAnsi="Arial Narrow" w:cs="Arial"/>
          <w:sz w:val="22"/>
          <w:szCs w:val="22"/>
          <w:lang w:val="es-MX"/>
        </w:rPr>
        <w:t>área que comprende salto de Tequendama.</w:t>
      </w:r>
    </w:p>
    <w:p w:rsidR="00047409" w:rsidRPr="00E01DC2" w:rsidRDefault="009141D8" w:rsidP="00047409">
      <w:pPr>
        <w:autoSpaceDE w:val="0"/>
        <w:autoSpaceDN w:val="0"/>
        <w:adjustRightInd w:val="0"/>
        <w:spacing w:before="240"/>
        <w:jc w:val="both"/>
        <w:rPr>
          <w:rFonts w:ascii="Arial Narrow" w:hAnsi="Arial Narrow" w:cs="Arial"/>
          <w:sz w:val="22"/>
          <w:szCs w:val="22"/>
          <w:lang w:val="es-MX"/>
        </w:rPr>
      </w:pPr>
      <w:r w:rsidRPr="00E01DC2">
        <w:rPr>
          <w:rFonts w:ascii="Arial Narrow" w:hAnsi="Arial Narrow" w:cs="Arial"/>
          <w:sz w:val="22"/>
          <w:szCs w:val="22"/>
          <w:lang w:val="es-MX"/>
        </w:rPr>
        <w:t xml:space="preserve">Igualmente, </w:t>
      </w:r>
      <w:r w:rsidR="00047409" w:rsidRPr="00E01DC2">
        <w:rPr>
          <w:rFonts w:ascii="Arial Narrow" w:hAnsi="Arial Narrow"/>
          <w:sz w:val="22"/>
          <w:szCs w:val="22"/>
        </w:rPr>
        <w:t>se espera que con la expedición de este Decreto, la autoridad ambiental y las entidades territoriales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pacing w:val="2"/>
          <w:sz w:val="22"/>
          <w:szCs w:val="22"/>
        </w:rPr>
        <w:t>se articulen para lograr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la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protección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del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medio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ambiente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y</w:t>
      </w:r>
      <w:r w:rsidR="00047409" w:rsidRPr="00E01DC2">
        <w:rPr>
          <w:rFonts w:ascii="Arial Narrow" w:hAnsi="Arial Narrow"/>
          <w:spacing w:val="5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el desarrollo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sost</w:t>
      </w:r>
      <w:r w:rsidR="00047409" w:rsidRPr="00E01DC2">
        <w:rPr>
          <w:rFonts w:ascii="Arial Narrow" w:hAnsi="Arial Narrow"/>
          <w:spacing w:val="2"/>
          <w:sz w:val="22"/>
          <w:szCs w:val="22"/>
        </w:rPr>
        <w:t>e</w:t>
      </w:r>
      <w:r w:rsidR="00047409" w:rsidRPr="00E01DC2">
        <w:rPr>
          <w:rFonts w:ascii="Arial Narrow" w:hAnsi="Arial Narrow"/>
          <w:spacing w:val="1"/>
          <w:sz w:val="22"/>
          <w:szCs w:val="22"/>
        </w:rPr>
        <w:t>n</w:t>
      </w:r>
      <w:r w:rsidR="00047409" w:rsidRPr="00E01DC2">
        <w:rPr>
          <w:rFonts w:ascii="Arial Narrow" w:hAnsi="Arial Narrow"/>
          <w:sz w:val="22"/>
          <w:szCs w:val="22"/>
        </w:rPr>
        <w:t>ible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de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las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ár</w:t>
      </w:r>
      <w:r w:rsidR="00047409" w:rsidRPr="00E01DC2">
        <w:rPr>
          <w:rFonts w:ascii="Arial Narrow" w:hAnsi="Arial Narrow"/>
          <w:spacing w:val="2"/>
          <w:sz w:val="22"/>
          <w:szCs w:val="22"/>
        </w:rPr>
        <w:t>e</w:t>
      </w:r>
      <w:r w:rsidR="00047409" w:rsidRPr="00E01DC2">
        <w:rPr>
          <w:rFonts w:ascii="Arial Narrow" w:hAnsi="Arial Narrow"/>
          <w:sz w:val="22"/>
          <w:szCs w:val="22"/>
        </w:rPr>
        <w:t>as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en</w:t>
      </w:r>
      <w:r w:rsidR="00047409" w:rsidRPr="00E01DC2">
        <w:rPr>
          <w:rFonts w:ascii="Arial Narrow" w:hAnsi="Arial Narrow"/>
          <w:spacing w:val="2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sz w:val="22"/>
          <w:szCs w:val="22"/>
        </w:rPr>
        <w:t>cuestión</w:t>
      </w:r>
      <w:r w:rsidR="00047409" w:rsidRPr="00E01DC2">
        <w:rPr>
          <w:rFonts w:ascii="Arial Narrow" w:hAnsi="Arial Narrow"/>
          <w:i/>
          <w:sz w:val="22"/>
          <w:szCs w:val="22"/>
        </w:rPr>
        <w:t>,</w:t>
      </w:r>
      <w:r w:rsidR="00047409" w:rsidRPr="00E01DC2">
        <w:rPr>
          <w:rFonts w:ascii="Arial Narrow" w:hAnsi="Arial Narrow"/>
          <w:i/>
          <w:spacing w:val="30"/>
          <w:sz w:val="22"/>
          <w:szCs w:val="22"/>
        </w:rPr>
        <w:t xml:space="preserve"> “</w:t>
      </w:r>
      <w:r w:rsidR="00047409" w:rsidRPr="00E01DC2">
        <w:rPr>
          <w:rFonts w:ascii="Arial Narrow" w:hAnsi="Arial Narrow"/>
          <w:i/>
          <w:sz w:val="22"/>
          <w:szCs w:val="22"/>
        </w:rPr>
        <w:t>poniendo de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presente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la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p</w:t>
      </w:r>
      <w:r w:rsidR="00047409" w:rsidRPr="00E01DC2">
        <w:rPr>
          <w:rFonts w:ascii="Arial Narrow" w:hAnsi="Arial Narrow"/>
          <w:i/>
          <w:sz w:val="22"/>
          <w:szCs w:val="22"/>
        </w:rPr>
        <w:t>remura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desar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r</w:t>
      </w:r>
      <w:r w:rsidR="00047409" w:rsidRPr="00E01DC2">
        <w:rPr>
          <w:rFonts w:ascii="Arial Narrow" w:hAnsi="Arial Narrow"/>
          <w:i/>
          <w:sz w:val="22"/>
          <w:szCs w:val="22"/>
        </w:rPr>
        <w:t>ollar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políticas</w:t>
      </w:r>
      <w:r w:rsidR="00047409" w:rsidRPr="00E01DC2">
        <w:rPr>
          <w:rFonts w:ascii="Arial Narrow" w:hAnsi="Arial Narrow"/>
          <w:i/>
          <w:spacing w:val="45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para</w:t>
      </w:r>
      <w:r w:rsidR="00047409" w:rsidRPr="00E01DC2">
        <w:rPr>
          <w:rFonts w:ascii="Arial Narrow" w:hAnsi="Arial Narrow"/>
          <w:i/>
          <w:spacing w:val="4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el ordenamiento</w:t>
      </w:r>
      <w:r w:rsidR="00047409" w:rsidRPr="00E01DC2">
        <w:rPr>
          <w:rFonts w:ascii="Arial Narrow" w:hAnsi="Arial Narrow"/>
          <w:i/>
          <w:spacing w:val="57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e</w:t>
      </w:r>
      <w:r w:rsidR="00047409" w:rsidRPr="00E01DC2">
        <w:rPr>
          <w:rFonts w:ascii="Arial Narrow" w:hAnsi="Arial Narrow"/>
          <w:i/>
          <w:sz w:val="22"/>
          <w:szCs w:val="22"/>
        </w:rPr>
        <w:t>l</w:t>
      </w:r>
      <w:r w:rsidR="00047409" w:rsidRPr="00E01DC2">
        <w:rPr>
          <w:rFonts w:ascii="Arial Narrow" w:hAnsi="Arial Narrow"/>
          <w:i/>
          <w:spacing w:val="57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Distrito</w:t>
      </w:r>
      <w:r w:rsidR="00047409" w:rsidRPr="00E01DC2">
        <w:rPr>
          <w:rFonts w:ascii="Arial Narrow" w:hAnsi="Arial Narrow"/>
          <w:i/>
          <w:spacing w:val="57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</w:t>
      </w:r>
      <w:r w:rsidR="00047409" w:rsidRPr="00E01DC2">
        <w:rPr>
          <w:rFonts w:ascii="Arial Narrow" w:hAnsi="Arial Narrow"/>
          <w:i/>
          <w:spacing w:val="59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Manejo</w:t>
      </w:r>
      <w:r w:rsidR="00047409" w:rsidRPr="00E01DC2">
        <w:rPr>
          <w:rFonts w:ascii="Arial Narrow" w:hAnsi="Arial Narrow"/>
          <w:i/>
          <w:spacing w:val="57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Integ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r</w:t>
      </w:r>
      <w:r w:rsidR="00047409" w:rsidRPr="00E01DC2">
        <w:rPr>
          <w:rFonts w:ascii="Arial Narrow" w:hAnsi="Arial Narrow"/>
          <w:i/>
          <w:sz w:val="22"/>
          <w:szCs w:val="22"/>
        </w:rPr>
        <w:t>ado,</w:t>
      </w:r>
      <w:r w:rsidR="00047409" w:rsidRPr="00E01DC2">
        <w:rPr>
          <w:rFonts w:ascii="Arial Narrow" w:hAnsi="Arial Narrow"/>
          <w:i/>
          <w:spacing w:val="57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en especial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por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la</w:t>
      </w:r>
      <w:r w:rsidR="00047409" w:rsidRPr="00E01DC2">
        <w:rPr>
          <w:rFonts w:ascii="Arial Narrow" w:hAnsi="Arial Narrow"/>
          <w:i/>
          <w:spacing w:val="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relevancia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del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salto</w:t>
      </w:r>
      <w:r w:rsidR="00047409" w:rsidRPr="00E01DC2">
        <w:rPr>
          <w:rFonts w:ascii="Arial Narrow" w:hAnsi="Arial Narrow"/>
          <w:i/>
          <w:spacing w:val="9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iCs/>
          <w:sz w:val="22"/>
          <w:szCs w:val="22"/>
        </w:rPr>
        <w:t>per</w:t>
      </w:r>
      <w:r w:rsidR="00047409" w:rsidRPr="00E01DC2">
        <w:rPr>
          <w:rFonts w:ascii="Arial Narrow" w:hAnsi="Arial Narrow"/>
          <w:i/>
          <w:iCs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iCs/>
          <w:sz w:val="22"/>
          <w:szCs w:val="22"/>
        </w:rPr>
        <w:t>sé</w:t>
      </w:r>
      <w:r w:rsidR="00047409" w:rsidRPr="00E01DC2">
        <w:rPr>
          <w:rFonts w:ascii="Arial Narrow" w:hAnsi="Arial Narrow"/>
          <w:i/>
          <w:sz w:val="22"/>
          <w:szCs w:val="22"/>
        </w:rPr>
        <w:t>,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en</w:t>
      </w:r>
      <w:r w:rsidR="00047409" w:rsidRPr="00E01DC2">
        <w:rPr>
          <w:rFonts w:ascii="Arial Narrow" w:hAnsi="Arial Narrow"/>
          <w:i/>
          <w:spacing w:val="4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vista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que esta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caída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agua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natural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y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su</w:t>
      </w:r>
      <w:r w:rsidR="00047409" w:rsidRPr="00E01DC2">
        <w:rPr>
          <w:rFonts w:ascii="Arial Narrow" w:hAnsi="Arial Narrow"/>
          <w:i/>
          <w:spacing w:val="62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ecosistema</w:t>
      </w:r>
      <w:r w:rsidR="00047409" w:rsidRPr="00E01DC2">
        <w:rPr>
          <w:rFonts w:ascii="Arial Narrow" w:hAnsi="Arial Narrow"/>
          <w:i/>
          <w:spacing w:val="6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circunda</w:t>
      </w:r>
      <w:r w:rsidR="00047409" w:rsidRPr="00E01DC2">
        <w:rPr>
          <w:rFonts w:ascii="Arial Narrow" w:hAnsi="Arial Narrow"/>
          <w:i/>
          <w:spacing w:val="3"/>
          <w:sz w:val="22"/>
          <w:szCs w:val="22"/>
        </w:rPr>
        <w:t>n</w:t>
      </w:r>
      <w:r w:rsidR="00047409" w:rsidRPr="00E01DC2">
        <w:rPr>
          <w:rFonts w:ascii="Arial Narrow" w:hAnsi="Arial Narrow"/>
          <w:i/>
          <w:sz w:val="22"/>
          <w:szCs w:val="22"/>
        </w:rPr>
        <w:t>te comportan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un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ca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p</w:t>
      </w:r>
      <w:r w:rsidR="00047409" w:rsidRPr="00E01DC2">
        <w:rPr>
          <w:rFonts w:ascii="Arial Narrow" w:hAnsi="Arial Narrow"/>
          <w:i/>
          <w:sz w:val="22"/>
          <w:szCs w:val="22"/>
        </w:rPr>
        <w:t>tador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carbono</w:t>
      </w:r>
      <w:r w:rsidR="00047409" w:rsidRPr="00E01DC2">
        <w:rPr>
          <w:rFonts w:ascii="Arial Narrow" w:hAnsi="Arial Narrow"/>
          <w:i/>
          <w:spacing w:val="8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que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garantiza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pacing w:val="2"/>
          <w:sz w:val="22"/>
          <w:szCs w:val="22"/>
        </w:rPr>
        <w:t>e</w:t>
      </w:r>
      <w:r w:rsidR="00047409" w:rsidRPr="00E01DC2">
        <w:rPr>
          <w:rFonts w:ascii="Arial Narrow" w:hAnsi="Arial Narrow"/>
          <w:i/>
          <w:sz w:val="22"/>
          <w:szCs w:val="22"/>
        </w:rPr>
        <w:t>l</w:t>
      </w:r>
      <w:r w:rsidR="00047409" w:rsidRPr="00E01DC2">
        <w:rPr>
          <w:rFonts w:ascii="Arial Narrow" w:hAnsi="Arial Narrow"/>
          <w:i/>
          <w:spacing w:val="6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sistema de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equilibrio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hídrico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y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ambiental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de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la</w:t>
      </w:r>
      <w:r w:rsidR="00047409" w:rsidRPr="00E01DC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="00047409" w:rsidRPr="00E01DC2">
        <w:rPr>
          <w:rFonts w:ascii="Arial Narrow" w:hAnsi="Arial Narrow"/>
          <w:i/>
          <w:sz w:val="22"/>
          <w:szCs w:val="22"/>
        </w:rPr>
        <w:t>zona”.</w:t>
      </w:r>
    </w:p>
    <w:p w:rsidR="00047409" w:rsidRPr="00E01DC2" w:rsidRDefault="00047409" w:rsidP="00047409">
      <w:pPr>
        <w:pStyle w:val="Textoindependiente"/>
        <w:spacing w:before="100" w:beforeAutospacing="1" w:after="100" w:afterAutospacing="1"/>
        <w:ind w:right="49"/>
        <w:rPr>
          <w:rFonts w:ascii="Arial Narrow" w:hAnsi="Arial Narrow"/>
          <w:i/>
          <w:szCs w:val="22"/>
        </w:rPr>
      </w:pPr>
      <w:r w:rsidRPr="00E01DC2">
        <w:rPr>
          <w:rFonts w:ascii="Arial Narrow" w:hAnsi="Arial Narrow"/>
          <w:szCs w:val="22"/>
        </w:rPr>
        <w:t>Se espera que con este instrumento normativo, se logre persuadir a</w:t>
      </w:r>
      <w:r w:rsidRPr="00E01DC2">
        <w:rPr>
          <w:rFonts w:ascii="Arial Narrow" w:hAnsi="Arial Narrow"/>
          <w:i/>
          <w:szCs w:val="22"/>
        </w:rPr>
        <w:t xml:space="preserve"> </w:t>
      </w:r>
      <w:r w:rsidRPr="00E01DC2">
        <w:rPr>
          <w:rFonts w:ascii="Arial Narrow" w:hAnsi="Arial Narrow"/>
          <w:szCs w:val="22"/>
        </w:rPr>
        <w:t>la autoridad ambiental para que priorice</w:t>
      </w:r>
      <w:r w:rsidRPr="00E01DC2">
        <w:rPr>
          <w:rFonts w:ascii="Arial Narrow" w:hAnsi="Arial Narrow"/>
          <w:i/>
          <w:szCs w:val="22"/>
        </w:rPr>
        <w:t xml:space="preserve"> “la recuperación de las zonas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que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dentro</w:t>
      </w:r>
      <w:r w:rsidRPr="00E01DC2">
        <w:rPr>
          <w:rFonts w:ascii="Arial Narrow" w:hAnsi="Arial Narrow"/>
          <w:i/>
          <w:spacing w:val="2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del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DMI,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deban</w:t>
      </w:r>
      <w:r w:rsidRPr="00E01DC2">
        <w:rPr>
          <w:rFonts w:ascii="Arial Narrow" w:hAnsi="Arial Narrow"/>
          <w:i/>
          <w:spacing w:val="2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ser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consideradas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Zona</w:t>
      </w:r>
      <w:r w:rsidRPr="00E01DC2">
        <w:rPr>
          <w:rFonts w:ascii="Arial Narrow" w:hAnsi="Arial Narrow"/>
          <w:i/>
          <w:spacing w:val="2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 Preservación,</w:t>
      </w:r>
      <w:r w:rsidRPr="00E01DC2">
        <w:rPr>
          <w:rFonts w:ascii="Arial Narrow" w:hAnsi="Arial Narrow"/>
          <w:i/>
          <w:spacing w:val="12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Producción,</w:t>
      </w:r>
      <w:r w:rsidRPr="00E01DC2">
        <w:rPr>
          <w:rFonts w:ascii="Arial Narrow" w:hAnsi="Arial Narrow"/>
          <w:i/>
          <w:spacing w:val="12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R</w:t>
      </w:r>
      <w:r w:rsidRPr="00E01DC2">
        <w:rPr>
          <w:rFonts w:ascii="Arial Narrow" w:hAnsi="Arial Narrow"/>
          <w:i/>
          <w:spacing w:val="2"/>
          <w:szCs w:val="22"/>
        </w:rPr>
        <w:t>e</w:t>
      </w:r>
      <w:r w:rsidRPr="00E01DC2">
        <w:rPr>
          <w:rFonts w:ascii="Arial Narrow" w:hAnsi="Arial Narrow"/>
          <w:i/>
          <w:szCs w:val="22"/>
        </w:rPr>
        <w:t>cuperación</w:t>
      </w:r>
      <w:r w:rsidRPr="00E01DC2">
        <w:rPr>
          <w:rFonts w:ascii="Arial Narrow" w:hAnsi="Arial Narrow"/>
          <w:i/>
          <w:spacing w:val="129"/>
          <w:szCs w:val="22"/>
        </w:rPr>
        <w:t xml:space="preserve"> </w:t>
      </w:r>
      <w:r w:rsidRPr="00E01DC2">
        <w:rPr>
          <w:rFonts w:ascii="Arial Narrow" w:hAnsi="Arial Narrow"/>
          <w:i/>
          <w:spacing w:val="2"/>
          <w:szCs w:val="22"/>
        </w:rPr>
        <w:t>p</w:t>
      </w:r>
      <w:r w:rsidRPr="00E01DC2">
        <w:rPr>
          <w:rFonts w:ascii="Arial Narrow" w:hAnsi="Arial Narrow"/>
          <w:i/>
          <w:szCs w:val="22"/>
        </w:rPr>
        <w:t>ara</w:t>
      </w:r>
      <w:r w:rsidRPr="00E01DC2">
        <w:rPr>
          <w:rFonts w:ascii="Arial Narrow" w:hAnsi="Arial Narrow"/>
          <w:i/>
          <w:spacing w:val="12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 preservación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o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Recuperación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para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Producción,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siendo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el objetivo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estas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categorías,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delimitación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112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</w:t>
      </w:r>
      <w:r w:rsidRPr="00E01DC2">
        <w:rPr>
          <w:rFonts w:ascii="Arial Narrow" w:hAnsi="Arial Narrow"/>
          <w:i/>
          <w:spacing w:val="-3"/>
          <w:szCs w:val="22"/>
        </w:rPr>
        <w:t>a</w:t>
      </w:r>
      <w:r w:rsidRPr="00E01DC2">
        <w:rPr>
          <w:rFonts w:ascii="Arial Narrow" w:hAnsi="Arial Narrow"/>
          <w:i/>
          <w:szCs w:val="22"/>
        </w:rPr>
        <w:t>s áreas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específicas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para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el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efe</w:t>
      </w:r>
      <w:r w:rsidRPr="00E01DC2">
        <w:rPr>
          <w:rFonts w:ascii="Arial Narrow" w:hAnsi="Arial Narrow"/>
          <w:i/>
          <w:spacing w:val="2"/>
          <w:szCs w:val="22"/>
        </w:rPr>
        <w:t>c</w:t>
      </w:r>
      <w:r w:rsidRPr="00E01DC2">
        <w:rPr>
          <w:rFonts w:ascii="Arial Narrow" w:hAnsi="Arial Narrow"/>
          <w:i/>
          <w:szCs w:val="22"/>
        </w:rPr>
        <w:t>tivo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ejercicio</w:t>
      </w:r>
      <w:r w:rsidRPr="00E01DC2">
        <w:rPr>
          <w:rFonts w:ascii="Arial Narrow" w:hAnsi="Arial Narrow"/>
          <w:i/>
          <w:spacing w:val="133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13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las acciones,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encaminadas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a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garantizar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prolongación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los recursos,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a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pacing w:val="1"/>
          <w:szCs w:val="22"/>
        </w:rPr>
        <w:t>c</w:t>
      </w:r>
      <w:r w:rsidRPr="00E01DC2">
        <w:rPr>
          <w:rFonts w:ascii="Arial Narrow" w:hAnsi="Arial Narrow"/>
          <w:i/>
          <w:szCs w:val="22"/>
        </w:rPr>
        <w:t>reación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bienes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y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servicios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a</w:t>
      </w:r>
      <w:r w:rsidRPr="00E01DC2">
        <w:rPr>
          <w:rFonts w:ascii="Arial Narrow" w:hAnsi="Arial Narrow"/>
          <w:i/>
          <w:spacing w:val="54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partir del</w:t>
      </w:r>
      <w:r w:rsidRPr="00E01DC2">
        <w:rPr>
          <w:rFonts w:ascii="Arial Narrow" w:hAnsi="Arial Narrow"/>
          <w:i/>
          <w:spacing w:val="50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aprovechamiento</w:t>
      </w:r>
      <w:r w:rsidRPr="00E01DC2">
        <w:rPr>
          <w:rFonts w:ascii="Arial Narrow" w:hAnsi="Arial Narrow"/>
          <w:i/>
          <w:spacing w:val="4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razonado</w:t>
      </w:r>
      <w:r w:rsidRPr="00E01DC2">
        <w:rPr>
          <w:rFonts w:ascii="Arial Narrow" w:hAnsi="Arial Narrow"/>
          <w:i/>
          <w:spacing w:val="4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50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los</w:t>
      </w:r>
      <w:r w:rsidRPr="00E01DC2">
        <w:rPr>
          <w:rFonts w:ascii="Arial Narrow" w:hAnsi="Arial Narrow"/>
          <w:i/>
          <w:spacing w:val="50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mismos,</w:t>
      </w:r>
      <w:r w:rsidRPr="00E01DC2">
        <w:rPr>
          <w:rFonts w:ascii="Arial Narrow" w:hAnsi="Arial Narrow"/>
          <w:i/>
          <w:spacing w:val="50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y</w:t>
      </w:r>
      <w:r w:rsidRPr="00E01DC2">
        <w:rPr>
          <w:rFonts w:ascii="Arial Narrow" w:hAnsi="Arial Narrow"/>
          <w:i/>
          <w:spacing w:val="50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al restablecimiento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las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condiciones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la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zona</w:t>
      </w:r>
      <w:r w:rsidRPr="00E01DC2">
        <w:rPr>
          <w:rFonts w:ascii="Arial Narrow" w:hAnsi="Arial Narrow"/>
          <w:i/>
          <w:spacing w:val="9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que permitan</w:t>
      </w:r>
      <w:r w:rsidRPr="00E01DC2">
        <w:rPr>
          <w:rFonts w:ascii="Arial Narrow" w:hAnsi="Arial Narrow"/>
          <w:i/>
          <w:spacing w:val="-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el</w:t>
      </w:r>
      <w:r w:rsidRPr="00E01DC2">
        <w:rPr>
          <w:rFonts w:ascii="Arial Narrow" w:hAnsi="Arial Narrow"/>
          <w:i/>
          <w:spacing w:val="-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desarrollo</w:t>
      </w:r>
      <w:r w:rsidRPr="00E01DC2">
        <w:rPr>
          <w:rFonts w:ascii="Arial Narrow" w:hAnsi="Arial Narrow"/>
          <w:i/>
          <w:spacing w:val="-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sostenible</w:t>
      </w:r>
      <w:r w:rsidRPr="00E01DC2">
        <w:rPr>
          <w:rFonts w:ascii="Arial Narrow" w:hAnsi="Arial Narrow"/>
          <w:i/>
          <w:spacing w:val="-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de</w:t>
      </w:r>
      <w:r w:rsidRPr="00E01DC2">
        <w:rPr>
          <w:rFonts w:ascii="Arial Narrow" w:hAnsi="Arial Narrow"/>
          <w:i/>
          <w:spacing w:val="-1"/>
          <w:szCs w:val="22"/>
        </w:rPr>
        <w:t xml:space="preserve"> </w:t>
      </w:r>
      <w:r w:rsidRPr="00E01DC2">
        <w:rPr>
          <w:rFonts w:ascii="Arial Narrow" w:hAnsi="Arial Narrow"/>
          <w:i/>
          <w:szCs w:val="22"/>
        </w:rPr>
        <w:t>ésta.”</w:t>
      </w:r>
    </w:p>
    <w:p w:rsidR="009141D8" w:rsidRDefault="00047409" w:rsidP="009141D8">
      <w:pPr>
        <w:autoSpaceDE w:val="0"/>
        <w:autoSpaceDN w:val="0"/>
        <w:adjustRightInd w:val="0"/>
        <w:spacing w:before="240"/>
        <w:jc w:val="both"/>
        <w:rPr>
          <w:rFonts w:ascii="Arial Narrow" w:hAnsi="Arial Narrow" w:cs="Arial"/>
          <w:sz w:val="22"/>
          <w:szCs w:val="22"/>
          <w:lang w:val="es-MX"/>
        </w:rPr>
      </w:pPr>
      <w:r w:rsidRPr="00E01DC2">
        <w:rPr>
          <w:rFonts w:ascii="Arial Narrow" w:hAnsi="Arial Narrow"/>
          <w:sz w:val="22"/>
          <w:szCs w:val="22"/>
        </w:rPr>
        <w:t>Por último, se espera</w:t>
      </w:r>
      <w:r w:rsidRPr="00E01DC2">
        <w:rPr>
          <w:rFonts w:ascii="Arial Narrow" w:hAnsi="Arial Narrow"/>
          <w:i/>
          <w:sz w:val="22"/>
          <w:szCs w:val="22"/>
        </w:rPr>
        <w:t xml:space="preserve"> “resaltar</w:t>
      </w:r>
      <w:r w:rsidRPr="00E01DC2">
        <w:rPr>
          <w:rFonts w:ascii="Arial Narrow" w:hAnsi="Arial Narrow"/>
          <w:i/>
          <w:spacing w:val="9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la</w:t>
      </w:r>
      <w:r w:rsidRPr="00E01DC2">
        <w:rPr>
          <w:rFonts w:ascii="Arial Narrow" w:hAnsi="Arial Narrow"/>
          <w:i/>
          <w:spacing w:val="9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riqueza natural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del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Sal</w:t>
      </w:r>
      <w:r w:rsidRPr="00E01DC2">
        <w:rPr>
          <w:rFonts w:ascii="Arial Narrow" w:hAnsi="Arial Narrow"/>
          <w:i/>
          <w:spacing w:val="2"/>
          <w:sz w:val="22"/>
          <w:szCs w:val="22"/>
        </w:rPr>
        <w:t>t</w:t>
      </w:r>
      <w:r w:rsidRPr="00E01DC2">
        <w:rPr>
          <w:rFonts w:ascii="Arial Narrow" w:hAnsi="Arial Narrow"/>
          <w:i/>
          <w:sz w:val="22"/>
          <w:szCs w:val="22"/>
        </w:rPr>
        <w:t>o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</w:t>
      </w:r>
      <w:r w:rsidRPr="00E01DC2">
        <w:rPr>
          <w:rFonts w:ascii="Arial Narrow" w:hAnsi="Arial Narrow"/>
          <w:i/>
          <w:spacing w:val="1"/>
          <w:sz w:val="22"/>
          <w:szCs w:val="22"/>
        </w:rPr>
        <w:t>e</w:t>
      </w:r>
      <w:r w:rsidRPr="00E01DC2">
        <w:rPr>
          <w:rFonts w:ascii="Arial Narrow" w:hAnsi="Arial Narrow"/>
          <w:i/>
          <w:sz w:val="22"/>
          <w:szCs w:val="22"/>
        </w:rPr>
        <w:t>l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Tequendama</w:t>
      </w:r>
      <w:r w:rsidRPr="00E01DC2">
        <w:rPr>
          <w:rFonts w:ascii="Arial Narrow" w:hAnsi="Arial Narrow"/>
          <w:i/>
          <w:spacing w:val="41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–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Cerro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proofErr w:type="spellStart"/>
      <w:r w:rsidRPr="00E01DC2">
        <w:rPr>
          <w:rFonts w:ascii="Arial Narrow" w:hAnsi="Arial Narrow"/>
          <w:i/>
          <w:sz w:val="22"/>
          <w:szCs w:val="22"/>
        </w:rPr>
        <w:t>Manjui</w:t>
      </w:r>
      <w:proofErr w:type="spellEnd"/>
      <w:r w:rsidRPr="00E01DC2">
        <w:rPr>
          <w:rFonts w:ascii="Arial Narrow" w:hAnsi="Arial Narrow"/>
          <w:i/>
          <w:sz w:val="22"/>
          <w:szCs w:val="22"/>
        </w:rPr>
        <w:t>,</w:t>
      </w:r>
      <w:r w:rsidRPr="00E01DC2">
        <w:rPr>
          <w:rFonts w:ascii="Arial Narrow" w:hAnsi="Arial Narrow"/>
          <w:i/>
          <w:spacing w:val="40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que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es uno</w:t>
      </w:r>
      <w:r w:rsidRPr="00E01DC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de</w:t>
      </w:r>
      <w:r w:rsidRPr="00E01DC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los</w:t>
      </w:r>
      <w:r w:rsidRPr="00E01DC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patrimonios</w:t>
      </w:r>
      <w:r w:rsidRPr="00E01DC2">
        <w:rPr>
          <w:rFonts w:ascii="Arial Narrow" w:hAnsi="Arial Narrow"/>
          <w:i/>
          <w:spacing w:val="25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ambientales</w:t>
      </w:r>
      <w:r w:rsidRPr="00E01DC2">
        <w:rPr>
          <w:rFonts w:ascii="Arial Narrow" w:hAnsi="Arial Narrow"/>
          <w:i/>
          <w:spacing w:val="25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más</w:t>
      </w:r>
      <w:r w:rsidRPr="00E01DC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importantes</w:t>
      </w:r>
      <w:r w:rsidRPr="00E01DC2">
        <w:rPr>
          <w:rFonts w:ascii="Arial Narrow" w:hAnsi="Arial Narrow"/>
          <w:i/>
          <w:spacing w:val="25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de</w:t>
      </w:r>
      <w:r w:rsidRPr="00E01DC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la región,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no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solo</w:t>
      </w:r>
      <w:r w:rsidRPr="00E01DC2">
        <w:rPr>
          <w:rFonts w:ascii="Arial Narrow" w:hAnsi="Arial Narrow"/>
          <w:i/>
          <w:spacing w:val="40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porque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surte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de</w:t>
      </w:r>
      <w:r w:rsidRPr="00E01DC2">
        <w:rPr>
          <w:rFonts w:ascii="Arial Narrow" w:hAnsi="Arial Narrow"/>
          <w:i/>
          <w:spacing w:val="40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agua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a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siete</w:t>
      </w:r>
      <w:r w:rsidRPr="00E01DC2">
        <w:rPr>
          <w:rFonts w:ascii="Arial Narrow" w:hAnsi="Arial Narrow"/>
          <w:i/>
          <w:spacing w:val="38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mu</w:t>
      </w:r>
      <w:r w:rsidRPr="00E01DC2">
        <w:rPr>
          <w:rFonts w:ascii="Arial Narrow" w:hAnsi="Arial Narrow"/>
          <w:i/>
          <w:spacing w:val="2"/>
          <w:sz w:val="22"/>
          <w:szCs w:val="22"/>
        </w:rPr>
        <w:t>n</w:t>
      </w:r>
      <w:r w:rsidRPr="00E01DC2">
        <w:rPr>
          <w:rFonts w:ascii="Arial Narrow" w:hAnsi="Arial Narrow"/>
          <w:i/>
          <w:sz w:val="22"/>
          <w:szCs w:val="22"/>
        </w:rPr>
        <w:t>icipios en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Cundinamarca</w:t>
      </w:r>
      <w:r w:rsidRPr="00E01DC2">
        <w:rPr>
          <w:rFonts w:ascii="Arial Narrow" w:hAnsi="Arial Narrow"/>
          <w:i/>
          <w:spacing w:val="21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sino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por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la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gran</w:t>
      </w:r>
      <w:r w:rsidRPr="00E01DC2">
        <w:rPr>
          <w:rFonts w:ascii="Arial Narrow" w:hAnsi="Arial Narrow"/>
          <w:i/>
          <w:spacing w:val="21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diversidad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z w:val="22"/>
          <w:szCs w:val="22"/>
        </w:rPr>
        <w:t>de</w:t>
      </w:r>
      <w:r w:rsidRPr="00E01DC2">
        <w:rPr>
          <w:rFonts w:ascii="Arial Narrow" w:hAnsi="Arial Narrow"/>
          <w:i/>
          <w:spacing w:val="23"/>
          <w:sz w:val="22"/>
          <w:szCs w:val="22"/>
        </w:rPr>
        <w:t xml:space="preserve"> </w:t>
      </w:r>
      <w:r w:rsidRPr="00E01DC2">
        <w:rPr>
          <w:rFonts w:ascii="Arial Narrow" w:hAnsi="Arial Narrow"/>
          <w:i/>
          <w:spacing w:val="-3"/>
          <w:sz w:val="22"/>
          <w:szCs w:val="22"/>
        </w:rPr>
        <w:t>p</w:t>
      </w:r>
      <w:r w:rsidRPr="00E01DC2">
        <w:rPr>
          <w:rFonts w:ascii="Arial Narrow" w:hAnsi="Arial Narrow"/>
          <w:i/>
          <w:sz w:val="22"/>
          <w:szCs w:val="22"/>
        </w:rPr>
        <w:t xml:space="preserve">lantas y flores” </w:t>
      </w:r>
      <w:r w:rsidRPr="00E01DC2">
        <w:rPr>
          <w:rFonts w:ascii="Arial Narrow" w:hAnsi="Arial Narrow"/>
          <w:sz w:val="22"/>
          <w:szCs w:val="22"/>
        </w:rPr>
        <w:t>que posee.</w:t>
      </w:r>
      <w:r w:rsidRPr="00E01DC2">
        <w:rPr>
          <w:rFonts w:ascii="Arial Narrow" w:hAnsi="Arial Narrow"/>
          <w:i/>
          <w:sz w:val="22"/>
          <w:szCs w:val="22"/>
        </w:rPr>
        <w:t xml:space="preserve"> </w:t>
      </w:r>
    </w:p>
    <w:p w:rsidR="009834E9" w:rsidRPr="00E01DC2" w:rsidRDefault="009834E9" w:rsidP="009141D8">
      <w:pPr>
        <w:autoSpaceDE w:val="0"/>
        <w:autoSpaceDN w:val="0"/>
        <w:adjustRightInd w:val="0"/>
        <w:spacing w:before="240"/>
        <w:jc w:val="both"/>
        <w:rPr>
          <w:rFonts w:ascii="Arial Narrow" w:hAnsi="Arial Narrow" w:cs="Arial"/>
          <w:sz w:val="22"/>
          <w:szCs w:val="22"/>
          <w:lang w:val="es-MX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tabs>
          <w:tab w:val="right" w:pos="8789"/>
        </w:tabs>
        <w:jc w:val="both"/>
        <w:rPr>
          <w:rFonts w:ascii="Arial Narrow" w:hAnsi="Arial Narrow" w:cs="Arial"/>
          <w:b/>
          <w:sz w:val="22"/>
          <w:szCs w:val="22"/>
          <w:lang w:val="es-MX"/>
        </w:rPr>
      </w:pPr>
      <w:r w:rsidRPr="00E01DC2">
        <w:rPr>
          <w:rFonts w:ascii="Arial Narrow" w:hAnsi="Arial Narrow" w:cs="Arial"/>
          <w:b/>
          <w:sz w:val="22"/>
          <w:szCs w:val="22"/>
          <w:lang w:val="es-MX"/>
        </w:rPr>
        <w:t>PUBLICIDAD</w:t>
      </w:r>
    </w:p>
    <w:p w:rsidR="009141D8" w:rsidRPr="00E01DC2" w:rsidRDefault="009141D8" w:rsidP="009141D8">
      <w:pPr>
        <w:tabs>
          <w:tab w:val="right" w:pos="8789"/>
        </w:tabs>
        <w:rPr>
          <w:rFonts w:ascii="Arial Narrow" w:hAnsi="Arial Narrow" w:cs="Arial"/>
          <w:sz w:val="22"/>
          <w:szCs w:val="22"/>
          <w:lang w:eastAsia="en-US"/>
        </w:rPr>
      </w:pPr>
    </w:p>
    <w:p w:rsidR="009141D8" w:rsidRPr="009834E9" w:rsidRDefault="009342B8" w:rsidP="009141D8">
      <w:pPr>
        <w:jc w:val="both"/>
        <w:rPr>
          <w:rFonts w:ascii="Arial Narrow" w:eastAsia="Calibri" w:hAnsi="Arial Narrow" w:cs="Arial"/>
          <w:b/>
          <w:sz w:val="22"/>
          <w:szCs w:val="22"/>
          <w:lang w:val="es-CO" w:eastAsia="en-US"/>
        </w:rPr>
      </w:pPr>
      <w:r w:rsidRPr="00E01DC2">
        <w:rPr>
          <w:rFonts w:ascii="Arial Narrow" w:hAnsi="Arial Narrow" w:cs="Arial"/>
          <w:sz w:val="22"/>
          <w:szCs w:val="22"/>
        </w:rPr>
        <w:t xml:space="preserve">El proyecto de Decreto </w:t>
      </w:r>
      <w:r w:rsidRPr="00E01DC2">
        <w:rPr>
          <w:rFonts w:ascii="Arial Narrow" w:hAnsi="Arial Narrow" w:cs="Arial"/>
          <w:b/>
          <w:sz w:val="22"/>
          <w:szCs w:val="22"/>
        </w:rPr>
        <w:t>“</w:t>
      </w:r>
      <w:r w:rsidR="009834E9" w:rsidRPr="009834E9">
        <w:rPr>
          <w:rFonts w:ascii="Arial Narrow" w:eastAsia="Calibri" w:hAnsi="Arial Narrow" w:cs="Arial"/>
          <w:b/>
          <w:sz w:val="22"/>
          <w:szCs w:val="22"/>
          <w:lang w:val="es-CO" w:eastAsia="en-US"/>
        </w:rPr>
        <w:t>por el cual se declara “patrimonio natural de Colombia” e</w:t>
      </w:r>
      <w:r w:rsidR="009834E9">
        <w:rPr>
          <w:rFonts w:ascii="Arial Narrow" w:eastAsia="Calibri" w:hAnsi="Arial Narrow" w:cs="Arial"/>
          <w:b/>
          <w:sz w:val="22"/>
          <w:szCs w:val="22"/>
          <w:lang w:val="es-CO" w:eastAsia="en-US"/>
        </w:rPr>
        <w:t>l área del Salto del Tequendama</w:t>
      </w:r>
      <w:proofErr w:type="gramStart"/>
      <w:r w:rsidRPr="00E01DC2">
        <w:rPr>
          <w:rFonts w:ascii="Arial Narrow" w:eastAsia="Calibri" w:hAnsi="Arial Narrow" w:cs="Arial"/>
          <w:b/>
          <w:sz w:val="22"/>
          <w:szCs w:val="22"/>
          <w:lang w:val="es-CO" w:eastAsia="en-US"/>
        </w:rPr>
        <w:t>”</w:t>
      </w:r>
      <w:r w:rsidR="009834E9">
        <w:rPr>
          <w:rFonts w:ascii="Arial Narrow" w:eastAsia="Calibri" w:hAnsi="Arial Narrow" w:cs="Arial"/>
          <w:b/>
          <w:sz w:val="22"/>
          <w:szCs w:val="22"/>
          <w:lang w:val="es-CO" w:eastAsia="en-US"/>
        </w:rPr>
        <w:t xml:space="preserve"> </w:t>
      </w:r>
      <w:r w:rsidR="009141D8" w:rsidRPr="00E01DC2">
        <w:rPr>
          <w:rFonts w:ascii="Arial Narrow" w:hAnsi="Arial Narrow" w:cs="Arial"/>
          <w:sz w:val="22"/>
          <w:szCs w:val="22"/>
        </w:rPr>
        <w:t>,</w:t>
      </w:r>
      <w:proofErr w:type="gramEnd"/>
      <w:r w:rsidR="009141D8" w:rsidRPr="00E01DC2">
        <w:rPr>
          <w:rFonts w:ascii="Arial Narrow" w:hAnsi="Arial Narrow" w:cs="Arial"/>
          <w:sz w:val="22"/>
          <w:szCs w:val="22"/>
        </w:rPr>
        <w:t xml:space="preserve"> en cumplimiento de lo dispuesto en el numeral 8 del artículo 8 de la Ley 1437 de 2011, fue publicado en el sitio web del Ministerio de </w:t>
      </w:r>
      <w:r w:rsidRPr="00E01DC2">
        <w:rPr>
          <w:rFonts w:ascii="Arial Narrow" w:hAnsi="Arial Narrow" w:cs="Arial"/>
          <w:sz w:val="22"/>
          <w:szCs w:val="22"/>
        </w:rPr>
        <w:t>Ambiente y Desarrollo Sostenible</w:t>
      </w:r>
      <w:r w:rsidR="009141D8" w:rsidRPr="00E01DC2">
        <w:rPr>
          <w:rFonts w:ascii="Arial Narrow" w:hAnsi="Arial Narrow" w:cs="Arial"/>
          <w:sz w:val="22"/>
          <w:szCs w:val="22"/>
        </w:rPr>
        <w:t xml:space="preserve"> por el tiempo a que se refiere el Decreto 1081 de 2015, adicionado por el Decreto 1609 de 2015.</w:t>
      </w:r>
    </w:p>
    <w:p w:rsidR="009141D8" w:rsidRPr="00E01DC2" w:rsidRDefault="009141D8" w:rsidP="009141D8">
      <w:pPr>
        <w:jc w:val="both"/>
        <w:rPr>
          <w:rFonts w:ascii="Arial Narrow" w:hAnsi="Arial Narrow" w:cs="Arial"/>
          <w:sz w:val="22"/>
          <w:szCs w:val="22"/>
          <w:lang w:eastAsia="en-US"/>
        </w:rPr>
      </w:pPr>
    </w:p>
    <w:p w:rsidR="009141D8" w:rsidRPr="00E01DC2" w:rsidRDefault="009834E9" w:rsidP="009141D8">
      <w:pPr>
        <w:jc w:val="both"/>
        <w:rPr>
          <w:rFonts w:ascii="Arial Narrow" w:hAnsi="Arial Narrow" w:cs="Arial"/>
          <w:sz w:val="22"/>
          <w:szCs w:val="22"/>
          <w:shd w:val="clear" w:color="auto" w:fill="FFFFFF"/>
          <w:lang w:val="es-CO"/>
        </w:rPr>
      </w:pPr>
      <w:r w:rsidRPr="00E01DC2">
        <w:rPr>
          <w:rFonts w:ascii="Arial Narrow" w:hAnsi="Arial Narrow" w:cs="Arial"/>
          <w:sz w:val="22"/>
          <w:szCs w:val="22"/>
          <w:lang w:eastAsia="en-US"/>
        </w:rPr>
        <w:t>Finalmente,</w:t>
      </w:r>
      <w:r w:rsidR="009141D8" w:rsidRPr="00E01DC2">
        <w:rPr>
          <w:rFonts w:ascii="Arial Narrow" w:hAnsi="Arial Narrow" w:cs="Arial"/>
          <w:sz w:val="22"/>
          <w:szCs w:val="22"/>
          <w:lang w:eastAsia="en-US"/>
        </w:rPr>
        <w:t xml:space="preserve"> y para propósitos de la publicación que debe hacerse en el Diario Oficial, se anexa la propuesta de Decreto </w:t>
      </w:r>
      <w:r>
        <w:rPr>
          <w:rFonts w:ascii="Arial Narrow" w:hAnsi="Arial Narrow" w:cs="Arial"/>
          <w:sz w:val="22"/>
          <w:szCs w:val="22"/>
          <w:lang w:eastAsia="en-US"/>
        </w:rPr>
        <w:t>“</w:t>
      </w:r>
      <w:r>
        <w:rPr>
          <w:rFonts w:ascii="Arial Narrow" w:hAnsi="Arial Narrow" w:cs="Arial"/>
          <w:b/>
          <w:sz w:val="22"/>
          <w:szCs w:val="22"/>
        </w:rPr>
        <w:t>p</w:t>
      </w:r>
      <w:r w:rsidRPr="009834E9">
        <w:rPr>
          <w:rFonts w:ascii="Arial Narrow" w:hAnsi="Arial Narrow" w:cs="Arial"/>
          <w:b/>
          <w:sz w:val="22"/>
          <w:szCs w:val="22"/>
        </w:rPr>
        <w:t>or el cual se declara “patrimonio natural de Colombia” el área del Salto del Tequendama”</w:t>
      </w:r>
      <w:r w:rsidR="009141D8" w:rsidRPr="00E01DC2">
        <w:rPr>
          <w:rFonts w:ascii="Arial Narrow" w:hAnsi="Arial Narrow" w:cs="Arial"/>
          <w:sz w:val="22"/>
          <w:szCs w:val="22"/>
          <w:shd w:val="clear" w:color="auto" w:fill="FFFFFF"/>
          <w:lang w:val="es-CO"/>
        </w:rPr>
        <w:t>.</w:t>
      </w:r>
    </w:p>
    <w:p w:rsidR="009141D8" w:rsidRPr="00E01DC2" w:rsidRDefault="009141D8" w:rsidP="009141D8">
      <w:pPr>
        <w:jc w:val="both"/>
        <w:rPr>
          <w:rFonts w:ascii="Arial Narrow" w:hAnsi="Arial Narrow" w:cs="Arial"/>
          <w:sz w:val="22"/>
          <w:szCs w:val="22"/>
          <w:shd w:val="clear" w:color="auto" w:fill="FFFFFF"/>
          <w:lang w:val="es-CO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tabs>
          <w:tab w:val="right" w:pos="8789"/>
        </w:tabs>
        <w:spacing w:before="240"/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>IMPACTO REGULATORIO</w:t>
      </w:r>
    </w:p>
    <w:p w:rsidR="009141D8" w:rsidRPr="00E01DC2" w:rsidRDefault="009141D8" w:rsidP="009141D8">
      <w:pPr>
        <w:tabs>
          <w:tab w:val="right" w:pos="8789"/>
        </w:tabs>
        <w:spacing w:before="240"/>
        <w:jc w:val="both"/>
        <w:rPr>
          <w:rFonts w:ascii="Arial Narrow" w:hAnsi="Arial Narrow" w:cs="Arial"/>
          <w:sz w:val="22"/>
          <w:szCs w:val="22"/>
        </w:rPr>
      </w:pPr>
      <w:r w:rsidRPr="00E01DC2">
        <w:rPr>
          <w:rFonts w:ascii="Arial Narrow" w:hAnsi="Arial Narrow" w:cs="Arial"/>
          <w:sz w:val="22"/>
          <w:szCs w:val="22"/>
        </w:rPr>
        <w:t>El proyecto de decreto no genera nuevos trámites que requieran ser sometidos a consideración previa del Departamento Administrativo de la Función Pública.</w:t>
      </w:r>
    </w:p>
    <w:p w:rsidR="009141D8" w:rsidRPr="00E01DC2" w:rsidRDefault="009141D8" w:rsidP="009141D8">
      <w:pPr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p w:rsidR="009141D8" w:rsidRPr="00E01DC2" w:rsidRDefault="009141D8" w:rsidP="009141D8">
      <w:pPr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</w:p>
    <w:p w:rsidR="009141D8" w:rsidRPr="00E01DC2" w:rsidRDefault="009141D8" w:rsidP="009141D8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E01DC2">
        <w:rPr>
          <w:rFonts w:ascii="Arial Narrow" w:hAnsi="Arial Narrow" w:cs="Arial"/>
          <w:b/>
          <w:sz w:val="22"/>
          <w:szCs w:val="22"/>
        </w:rPr>
        <w:t>MATRIZ DE RESUMEN DE OBSERVACIONES Y COMENTARIOS DE LOS CIUDADANO Y GRUPOS DE INTERES.</w:t>
      </w:r>
    </w:p>
    <w:p w:rsidR="009141D8" w:rsidRPr="00E01DC2" w:rsidRDefault="009141D8" w:rsidP="009141D8">
      <w:pPr>
        <w:jc w:val="both"/>
        <w:rPr>
          <w:rFonts w:ascii="Arial Narrow" w:hAnsi="Arial Narrow" w:cs="Arial"/>
          <w:b/>
          <w:sz w:val="22"/>
          <w:szCs w:val="22"/>
        </w:rPr>
      </w:pPr>
      <w:bookmarkStart w:id="3" w:name="_GoBack"/>
      <w:bookmarkEnd w:id="3"/>
    </w:p>
    <w:p w:rsidR="009141D8" w:rsidRPr="009834E9" w:rsidRDefault="009141D8" w:rsidP="00CB3C44">
      <w:pPr>
        <w:pStyle w:val="Prrafodelista"/>
        <w:numPr>
          <w:ilvl w:val="0"/>
          <w:numId w:val="1"/>
        </w:numPr>
        <w:jc w:val="both"/>
        <w:rPr>
          <w:rFonts w:ascii="Arial Narrow" w:hAnsi="Arial Narrow" w:cs="Arial"/>
          <w:b/>
          <w:bCs/>
          <w:iCs/>
          <w:sz w:val="22"/>
          <w:szCs w:val="22"/>
        </w:rPr>
      </w:pPr>
      <w:r w:rsidRPr="009834E9">
        <w:rPr>
          <w:rFonts w:ascii="Arial Narrow" w:hAnsi="Arial Narrow" w:cs="Arial"/>
          <w:b/>
          <w:sz w:val="22"/>
          <w:szCs w:val="22"/>
        </w:rPr>
        <w:t>INFORME GLOBAL CON LA EVALUACION POR CATEGORIAS DE LAS OBSERVACIONES Y COMENTARIOS DE LOS CIUDADANOS Y GRUPOS DE INTERES.</w:t>
      </w:r>
    </w:p>
    <w:p w:rsidR="009834E9" w:rsidRDefault="009834E9" w:rsidP="009141D8">
      <w:pPr>
        <w:spacing w:before="240"/>
        <w:jc w:val="both"/>
        <w:rPr>
          <w:rFonts w:ascii="Arial Narrow" w:hAnsi="Arial Narrow" w:cs="Arial"/>
          <w:b/>
          <w:bCs/>
          <w:iCs/>
          <w:sz w:val="22"/>
          <w:szCs w:val="22"/>
        </w:rPr>
      </w:pPr>
    </w:p>
    <w:p w:rsidR="009141D8" w:rsidRPr="00E01DC2" w:rsidRDefault="009342B8" w:rsidP="009141D8">
      <w:pPr>
        <w:spacing w:before="240"/>
        <w:jc w:val="both"/>
        <w:rPr>
          <w:rFonts w:ascii="Arial Narrow" w:hAnsi="Arial Narrow" w:cs="Arial"/>
          <w:b/>
          <w:bCs/>
          <w:iCs/>
          <w:sz w:val="22"/>
          <w:szCs w:val="22"/>
        </w:rPr>
      </w:pPr>
      <w:r w:rsidRPr="00E01DC2">
        <w:rPr>
          <w:rFonts w:ascii="Arial Narrow" w:hAnsi="Arial Narrow" w:cs="Arial"/>
          <w:b/>
          <w:bCs/>
          <w:iCs/>
          <w:sz w:val="22"/>
          <w:szCs w:val="22"/>
        </w:rPr>
        <w:t>JAIME ASPRILLA MANYOMA</w:t>
      </w:r>
    </w:p>
    <w:p w:rsidR="009141D8" w:rsidRPr="00E01DC2" w:rsidRDefault="009141D8" w:rsidP="009141D8">
      <w:pPr>
        <w:jc w:val="both"/>
        <w:rPr>
          <w:rFonts w:ascii="Arial Narrow" w:hAnsi="Arial Narrow" w:cs="Arial"/>
          <w:bCs/>
          <w:iCs/>
          <w:sz w:val="22"/>
          <w:szCs w:val="22"/>
          <w:lang w:val="es-CO"/>
        </w:rPr>
      </w:pPr>
      <w:r w:rsidRPr="00E01DC2">
        <w:rPr>
          <w:rFonts w:ascii="Arial Narrow" w:hAnsi="Arial Narrow" w:cs="Arial"/>
          <w:bCs/>
          <w:iCs/>
          <w:sz w:val="22"/>
          <w:szCs w:val="22"/>
          <w:lang w:val="es-CO"/>
        </w:rPr>
        <w:t xml:space="preserve">Jefe Oficina </w:t>
      </w:r>
      <w:r w:rsidR="009342B8" w:rsidRPr="00E01DC2">
        <w:rPr>
          <w:rFonts w:ascii="Arial Narrow" w:hAnsi="Arial Narrow" w:cs="Arial"/>
          <w:bCs/>
          <w:iCs/>
          <w:sz w:val="22"/>
          <w:szCs w:val="22"/>
          <w:lang w:val="es-CO"/>
        </w:rPr>
        <w:t>Jurídica</w:t>
      </w:r>
    </w:p>
    <w:p w:rsidR="009141D8" w:rsidRPr="00E01DC2" w:rsidRDefault="009141D8" w:rsidP="009141D8">
      <w:pPr>
        <w:jc w:val="both"/>
        <w:rPr>
          <w:rFonts w:ascii="Arial Narrow" w:hAnsi="Arial Narrow" w:cs="Arial"/>
          <w:bCs/>
          <w:iCs/>
          <w:sz w:val="22"/>
          <w:szCs w:val="22"/>
          <w:lang w:val="es-CO"/>
        </w:rPr>
      </w:pPr>
      <w:r w:rsidRPr="00E01DC2">
        <w:rPr>
          <w:rFonts w:ascii="Arial Narrow" w:hAnsi="Arial Narrow" w:cs="Arial"/>
          <w:bCs/>
          <w:iCs/>
          <w:sz w:val="22"/>
          <w:szCs w:val="22"/>
          <w:lang w:val="es-CO"/>
        </w:rPr>
        <w:t>Ministerio de Ambiente y Desarrollo Sostenible</w:t>
      </w:r>
    </w:p>
    <w:p w:rsidR="009141D8" w:rsidRPr="009834E9" w:rsidRDefault="009141D8" w:rsidP="009834E9">
      <w:pPr>
        <w:ind w:right="49"/>
        <w:jc w:val="both"/>
        <w:rPr>
          <w:rFonts w:ascii="Arial Narrow" w:hAnsi="Arial Narrow" w:cs="Arial"/>
          <w:sz w:val="16"/>
          <w:szCs w:val="16"/>
        </w:rPr>
      </w:pPr>
    </w:p>
    <w:p w:rsidR="009141D8" w:rsidRPr="009834E9" w:rsidRDefault="009141D8" w:rsidP="009834E9">
      <w:pPr>
        <w:ind w:right="49"/>
        <w:jc w:val="both"/>
        <w:rPr>
          <w:rFonts w:ascii="Arial Narrow" w:hAnsi="Arial Narrow" w:cs="Arial"/>
          <w:sz w:val="16"/>
          <w:szCs w:val="16"/>
        </w:rPr>
      </w:pPr>
      <w:r w:rsidRPr="009834E9">
        <w:rPr>
          <w:rFonts w:ascii="Arial Narrow" w:hAnsi="Arial Narrow" w:cs="Arial"/>
          <w:sz w:val="16"/>
          <w:szCs w:val="16"/>
        </w:rPr>
        <w:t xml:space="preserve">Proyectó: </w:t>
      </w:r>
      <w:r w:rsidR="009342B8" w:rsidRPr="009834E9">
        <w:rPr>
          <w:rFonts w:ascii="Arial Narrow" w:hAnsi="Arial Narrow" w:cs="Arial"/>
          <w:sz w:val="16"/>
          <w:szCs w:val="16"/>
        </w:rPr>
        <w:t>Diana Milena Holguin</w:t>
      </w:r>
      <w:r w:rsidRPr="009834E9">
        <w:rPr>
          <w:rFonts w:ascii="Arial Narrow" w:hAnsi="Arial Narrow" w:cs="Arial"/>
          <w:sz w:val="16"/>
          <w:szCs w:val="16"/>
        </w:rPr>
        <w:t xml:space="preserve"> Oficina</w:t>
      </w:r>
      <w:r w:rsidR="009342B8" w:rsidRPr="009834E9">
        <w:rPr>
          <w:rFonts w:ascii="Arial Narrow" w:hAnsi="Arial Narrow" w:cs="Arial"/>
          <w:sz w:val="16"/>
          <w:szCs w:val="16"/>
        </w:rPr>
        <w:t xml:space="preserve"> Asesora</w:t>
      </w:r>
      <w:r w:rsidRPr="009834E9">
        <w:rPr>
          <w:rFonts w:ascii="Arial Narrow" w:hAnsi="Arial Narrow" w:cs="Arial"/>
          <w:sz w:val="16"/>
          <w:szCs w:val="16"/>
        </w:rPr>
        <w:t xml:space="preserve"> </w:t>
      </w:r>
      <w:r w:rsidR="009342B8" w:rsidRPr="009834E9">
        <w:rPr>
          <w:rFonts w:ascii="Arial Narrow" w:hAnsi="Arial Narrow" w:cs="Arial"/>
          <w:sz w:val="16"/>
          <w:szCs w:val="16"/>
        </w:rPr>
        <w:t>Jurídica</w:t>
      </w:r>
      <w:r w:rsidRPr="009834E9">
        <w:rPr>
          <w:rFonts w:ascii="Arial Narrow" w:hAnsi="Arial Narrow" w:cs="Arial"/>
          <w:sz w:val="16"/>
          <w:szCs w:val="16"/>
        </w:rPr>
        <w:t>- Ministerio de Ambiente y Desarrollo Sostenible</w:t>
      </w:r>
    </w:p>
    <w:p w:rsidR="009342B8" w:rsidRPr="009834E9" w:rsidRDefault="009141D8" w:rsidP="009834E9">
      <w:pPr>
        <w:ind w:right="49"/>
        <w:jc w:val="both"/>
        <w:rPr>
          <w:rFonts w:ascii="Arial Narrow" w:hAnsi="Arial Narrow" w:cs="Arial"/>
          <w:sz w:val="16"/>
          <w:szCs w:val="16"/>
        </w:rPr>
      </w:pPr>
      <w:r w:rsidRPr="009834E9">
        <w:rPr>
          <w:rFonts w:ascii="Arial Narrow" w:hAnsi="Arial Narrow" w:cs="Arial"/>
          <w:sz w:val="16"/>
          <w:szCs w:val="16"/>
        </w:rPr>
        <w:t>Revisó:</w:t>
      </w:r>
      <w:r w:rsidRPr="009834E9">
        <w:rPr>
          <w:rFonts w:ascii="Arial Narrow" w:hAnsi="Arial Narrow" w:cs="Arial"/>
          <w:sz w:val="16"/>
          <w:szCs w:val="16"/>
        </w:rPr>
        <w:tab/>
      </w:r>
      <w:r w:rsidR="009342B8" w:rsidRPr="009834E9">
        <w:rPr>
          <w:rFonts w:ascii="Arial Narrow" w:hAnsi="Arial Narrow" w:cs="Arial"/>
          <w:sz w:val="16"/>
          <w:szCs w:val="16"/>
        </w:rPr>
        <w:t>Jaime Asprilla Manyoma</w:t>
      </w:r>
      <w:r w:rsidRPr="009834E9">
        <w:rPr>
          <w:rFonts w:ascii="Arial Narrow" w:hAnsi="Arial Narrow" w:cs="Arial"/>
          <w:sz w:val="16"/>
          <w:szCs w:val="16"/>
        </w:rPr>
        <w:t xml:space="preserve"> - Oficina </w:t>
      </w:r>
      <w:r w:rsidR="009342B8" w:rsidRPr="009834E9">
        <w:rPr>
          <w:rFonts w:ascii="Arial Narrow" w:hAnsi="Arial Narrow" w:cs="Arial"/>
          <w:sz w:val="16"/>
          <w:szCs w:val="16"/>
        </w:rPr>
        <w:t>Asesora Jurídica</w:t>
      </w:r>
      <w:r w:rsidRPr="009834E9">
        <w:rPr>
          <w:rFonts w:ascii="Arial Narrow" w:hAnsi="Arial Narrow" w:cs="Arial"/>
          <w:sz w:val="16"/>
          <w:szCs w:val="16"/>
        </w:rPr>
        <w:t xml:space="preserve"> – Ministerio de </w:t>
      </w:r>
      <w:r w:rsidR="009342B8" w:rsidRPr="009834E9">
        <w:rPr>
          <w:rFonts w:ascii="Arial Narrow" w:hAnsi="Arial Narrow" w:cs="Arial"/>
          <w:sz w:val="16"/>
          <w:szCs w:val="16"/>
        </w:rPr>
        <w:t>Ambiente y</w:t>
      </w:r>
      <w:r w:rsidRPr="009834E9">
        <w:rPr>
          <w:rFonts w:ascii="Arial Narrow" w:hAnsi="Arial Narrow" w:cs="Arial"/>
          <w:sz w:val="16"/>
          <w:szCs w:val="16"/>
        </w:rPr>
        <w:t xml:space="preserve"> Desarrollo Sostenible, </w:t>
      </w:r>
    </w:p>
    <w:p w:rsidR="00CE6E61" w:rsidRPr="009834E9" w:rsidRDefault="009342B8" w:rsidP="009834E9">
      <w:pPr>
        <w:jc w:val="both"/>
        <w:rPr>
          <w:rFonts w:ascii="Arial Narrow" w:hAnsi="Arial Narrow"/>
          <w:sz w:val="16"/>
          <w:szCs w:val="16"/>
        </w:rPr>
      </w:pPr>
      <w:r w:rsidRPr="009834E9">
        <w:rPr>
          <w:rFonts w:ascii="Arial Narrow" w:hAnsi="Arial Narrow" w:cs="Arial"/>
          <w:sz w:val="16"/>
          <w:szCs w:val="16"/>
        </w:rPr>
        <w:t xml:space="preserve">              Camilo Rincón Asesor Despacho Ministro– Ministerio de Ambiente y Desarrollo Sostenible.</w:t>
      </w:r>
    </w:p>
    <w:sectPr w:rsidR="00CE6E61" w:rsidRPr="009834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B28DC"/>
    <w:multiLevelType w:val="hybridMultilevel"/>
    <w:tmpl w:val="02586858"/>
    <w:lvl w:ilvl="0" w:tplc="94AAC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7B97"/>
    <w:multiLevelType w:val="hybridMultilevel"/>
    <w:tmpl w:val="65026CA8"/>
    <w:lvl w:ilvl="0" w:tplc="F0F23A6E">
      <w:start w:val="1"/>
      <w:numFmt w:val="bullet"/>
      <w:lvlText w:val="-"/>
      <w:lvlJc w:val="left"/>
      <w:pPr>
        <w:ind w:left="0" w:hanging="348"/>
      </w:pPr>
      <w:rPr>
        <w:rFonts w:ascii="Courier New" w:eastAsia="Courier New" w:hAnsi="Courier New" w:cs="Times New Roman" w:hint="default"/>
        <w:w w:val="99"/>
        <w:sz w:val="20"/>
        <w:szCs w:val="20"/>
      </w:rPr>
    </w:lvl>
    <w:lvl w:ilvl="1" w:tplc="E026CAEC">
      <w:start w:val="1"/>
      <w:numFmt w:val="bullet"/>
      <w:lvlText w:val="•"/>
      <w:lvlJc w:val="left"/>
      <w:pPr>
        <w:ind w:left="0" w:firstLine="0"/>
      </w:pPr>
    </w:lvl>
    <w:lvl w:ilvl="2" w:tplc="3FAAD6CA">
      <w:start w:val="1"/>
      <w:numFmt w:val="bullet"/>
      <w:lvlText w:val="•"/>
      <w:lvlJc w:val="left"/>
      <w:pPr>
        <w:ind w:left="0" w:firstLine="0"/>
      </w:pPr>
    </w:lvl>
    <w:lvl w:ilvl="3" w:tplc="A71A25E0">
      <w:start w:val="1"/>
      <w:numFmt w:val="bullet"/>
      <w:lvlText w:val="•"/>
      <w:lvlJc w:val="left"/>
      <w:pPr>
        <w:ind w:left="0" w:firstLine="0"/>
      </w:pPr>
    </w:lvl>
    <w:lvl w:ilvl="4" w:tplc="7430D27A">
      <w:start w:val="1"/>
      <w:numFmt w:val="bullet"/>
      <w:lvlText w:val="•"/>
      <w:lvlJc w:val="left"/>
      <w:pPr>
        <w:ind w:left="0" w:firstLine="0"/>
      </w:pPr>
    </w:lvl>
    <w:lvl w:ilvl="5" w:tplc="1D90860C">
      <w:start w:val="1"/>
      <w:numFmt w:val="bullet"/>
      <w:lvlText w:val="•"/>
      <w:lvlJc w:val="left"/>
      <w:pPr>
        <w:ind w:left="0" w:firstLine="0"/>
      </w:pPr>
    </w:lvl>
    <w:lvl w:ilvl="6" w:tplc="0CAA1488">
      <w:start w:val="1"/>
      <w:numFmt w:val="bullet"/>
      <w:lvlText w:val="•"/>
      <w:lvlJc w:val="left"/>
      <w:pPr>
        <w:ind w:left="0" w:firstLine="0"/>
      </w:pPr>
    </w:lvl>
    <w:lvl w:ilvl="7" w:tplc="093C8A7E">
      <w:start w:val="1"/>
      <w:numFmt w:val="bullet"/>
      <w:lvlText w:val="•"/>
      <w:lvlJc w:val="left"/>
      <w:pPr>
        <w:ind w:left="0" w:firstLine="0"/>
      </w:pPr>
    </w:lvl>
    <w:lvl w:ilvl="8" w:tplc="8D9AD2AA">
      <w:start w:val="1"/>
      <w:numFmt w:val="bullet"/>
      <w:lvlText w:val="•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ana Milena Holguin Alfonso">
    <w15:presenceInfo w15:providerId="AD" w15:userId="S-1-5-21-1659004503-1801674531-725345543-182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D8"/>
    <w:rsid w:val="00047409"/>
    <w:rsid w:val="00116700"/>
    <w:rsid w:val="00207C16"/>
    <w:rsid w:val="00276A11"/>
    <w:rsid w:val="002D3880"/>
    <w:rsid w:val="004A4565"/>
    <w:rsid w:val="00525C79"/>
    <w:rsid w:val="00530B72"/>
    <w:rsid w:val="006C0864"/>
    <w:rsid w:val="00761EDE"/>
    <w:rsid w:val="00762F43"/>
    <w:rsid w:val="0079345B"/>
    <w:rsid w:val="007A0238"/>
    <w:rsid w:val="00876B8A"/>
    <w:rsid w:val="008E6405"/>
    <w:rsid w:val="009141D8"/>
    <w:rsid w:val="009342B8"/>
    <w:rsid w:val="009834E9"/>
    <w:rsid w:val="00AE423A"/>
    <w:rsid w:val="00B15233"/>
    <w:rsid w:val="00B958B3"/>
    <w:rsid w:val="00BA1210"/>
    <w:rsid w:val="00BC2D4E"/>
    <w:rsid w:val="00BD585B"/>
    <w:rsid w:val="00CE6E61"/>
    <w:rsid w:val="00D67417"/>
    <w:rsid w:val="00D97748"/>
    <w:rsid w:val="00E01DC2"/>
    <w:rsid w:val="00EA2923"/>
    <w:rsid w:val="00F048E6"/>
    <w:rsid w:val="00F53C5E"/>
    <w:rsid w:val="00FA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3915"/>
  <w15:chartTrackingRefBased/>
  <w15:docId w15:val="{E96B019D-7E8B-456B-9B22-7814889B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1D8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1">
    <w:name w:val="heading 1"/>
    <w:basedOn w:val="Normal"/>
    <w:link w:val="Ttulo1Car"/>
    <w:uiPriority w:val="1"/>
    <w:qFormat/>
    <w:rsid w:val="00BA1210"/>
    <w:pPr>
      <w:keepNext/>
      <w:spacing w:before="240"/>
      <w:outlineLvl w:val="0"/>
    </w:pPr>
    <w:rPr>
      <w:rFonts w:ascii="Arial" w:eastAsiaTheme="minorHAnsi" w:hAnsi="Arial" w:cs="Arial"/>
      <w:b/>
      <w:bCs/>
      <w:color w:val="000000"/>
      <w:kern w:val="36"/>
      <w:sz w:val="32"/>
      <w:szCs w:val="32"/>
      <w:lang w:val="es-CO" w:eastAsia="en-US"/>
    </w:rPr>
  </w:style>
  <w:style w:type="paragraph" w:styleId="Ttulo2">
    <w:name w:val="heading 2"/>
    <w:basedOn w:val="Normal"/>
    <w:link w:val="Ttulo2Car"/>
    <w:uiPriority w:val="1"/>
    <w:semiHidden/>
    <w:unhideWhenUsed/>
    <w:qFormat/>
    <w:rsid w:val="00B958B3"/>
    <w:pPr>
      <w:keepNext/>
      <w:spacing w:before="40"/>
      <w:outlineLvl w:val="1"/>
    </w:pPr>
    <w:rPr>
      <w:rFonts w:ascii="Arial" w:eastAsiaTheme="minorHAnsi" w:hAnsi="Arial" w:cs="Arial"/>
      <w:color w:val="000000"/>
      <w:sz w:val="28"/>
      <w:szCs w:val="28"/>
      <w:lang w:val="es-CO" w:eastAsia="en-US"/>
    </w:rPr>
  </w:style>
  <w:style w:type="paragraph" w:styleId="Ttulo3">
    <w:name w:val="heading 3"/>
    <w:basedOn w:val="Normal"/>
    <w:link w:val="Ttulo3Car"/>
    <w:uiPriority w:val="1"/>
    <w:semiHidden/>
    <w:unhideWhenUsed/>
    <w:qFormat/>
    <w:rsid w:val="00B958B3"/>
    <w:pPr>
      <w:keepNext/>
      <w:spacing w:before="40"/>
      <w:outlineLvl w:val="2"/>
    </w:pPr>
    <w:rPr>
      <w:rFonts w:ascii="Arial" w:eastAsiaTheme="minorHAnsi" w:hAnsi="Arial" w:cs="Arial"/>
      <w:color w:val="000000"/>
      <w:sz w:val="26"/>
      <w:szCs w:val="26"/>
      <w:lang w:val="es-CO" w:eastAsia="en-US"/>
    </w:rPr>
  </w:style>
  <w:style w:type="paragraph" w:styleId="Ttulo4">
    <w:name w:val="heading 4"/>
    <w:basedOn w:val="Normal"/>
    <w:next w:val="Normal"/>
    <w:link w:val="Ttulo4Car"/>
    <w:uiPriority w:val="1"/>
    <w:semiHidden/>
    <w:unhideWhenUsed/>
    <w:qFormat/>
    <w:rsid w:val="00BA12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link w:val="Ttulo5Car"/>
    <w:uiPriority w:val="1"/>
    <w:semiHidden/>
    <w:unhideWhenUsed/>
    <w:qFormat/>
    <w:rsid w:val="00B958B3"/>
    <w:pPr>
      <w:keepNext/>
      <w:spacing w:before="40"/>
      <w:outlineLvl w:val="4"/>
    </w:pPr>
    <w:rPr>
      <w:rFonts w:ascii="Arial" w:eastAsiaTheme="minorHAnsi" w:hAnsi="Arial" w:cs="Arial"/>
      <w:color w:val="000000"/>
      <w:sz w:val="26"/>
      <w:szCs w:val="26"/>
      <w:lang w:val="es-CO" w:eastAsia="en-US"/>
    </w:rPr>
  </w:style>
  <w:style w:type="paragraph" w:styleId="Ttulo6">
    <w:name w:val="heading 6"/>
    <w:basedOn w:val="Normal"/>
    <w:link w:val="Ttulo6Car"/>
    <w:uiPriority w:val="9"/>
    <w:semiHidden/>
    <w:unhideWhenUsed/>
    <w:qFormat/>
    <w:rsid w:val="00B958B3"/>
    <w:pPr>
      <w:keepNext/>
      <w:spacing w:before="40"/>
      <w:outlineLvl w:val="5"/>
    </w:pPr>
    <w:rPr>
      <w:rFonts w:ascii="Arial" w:eastAsiaTheme="minorHAnsi" w:hAnsi="Arial" w:cs="Arial"/>
      <w:color w:val="000000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rsid w:val="009141D8"/>
    <w:pPr>
      <w:jc w:val="both"/>
    </w:pPr>
    <w:rPr>
      <w:rFonts w:ascii="Arial" w:eastAsia="Times New Roman" w:hAnsi="Arial" w:cs="Times New Roman"/>
      <w:sz w:val="22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141D8"/>
    <w:rPr>
      <w:rFonts w:ascii="Arial" w:eastAsia="Times New Roman" w:hAnsi="Arial" w:cs="Times New Roman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9141D8"/>
    <w:pPr>
      <w:ind w:left="720"/>
      <w:contextualSpacing/>
    </w:pPr>
  </w:style>
  <w:style w:type="paragraph" w:customStyle="1" w:styleId="Default">
    <w:name w:val="Default"/>
    <w:link w:val="DefaultCar"/>
    <w:rsid w:val="009141D8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9141D8"/>
  </w:style>
  <w:style w:type="character" w:customStyle="1" w:styleId="DefaultCar">
    <w:name w:val="Default Car"/>
    <w:link w:val="Default"/>
    <w:locked/>
    <w:rsid w:val="009141D8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Grfico">
    <w:name w:val="Gráfico"/>
    <w:basedOn w:val="Descripcin"/>
    <w:link w:val="GrficoCar"/>
    <w:qFormat/>
    <w:rsid w:val="009141D8"/>
    <w:pPr>
      <w:keepNext/>
      <w:spacing w:after="240"/>
      <w:jc w:val="center"/>
    </w:pPr>
    <w:rPr>
      <w:rFonts w:ascii="Arial Narrow" w:hAnsi="Arial Narrow"/>
      <w:b/>
      <w:bCs/>
      <w:i w:val="0"/>
      <w:iCs w:val="0"/>
      <w:color w:val="auto"/>
      <w:sz w:val="22"/>
      <w:lang w:val="es-CO" w:eastAsia="en-US"/>
    </w:rPr>
  </w:style>
  <w:style w:type="paragraph" w:customStyle="1" w:styleId="Tablas">
    <w:name w:val="Tablas"/>
    <w:basedOn w:val="Descripcin"/>
    <w:link w:val="TablasCar"/>
    <w:qFormat/>
    <w:rsid w:val="009141D8"/>
    <w:pPr>
      <w:keepNext/>
      <w:spacing w:after="240"/>
      <w:jc w:val="center"/>
    </w:pPr>
    <w:rPr>
      <w:rFonts w:ascii="Arial Narrow" w:eastAsiaTheme="majorEastAsia" w:hAnsi="Arial Narrow" w:cstheme="majorBidi"/>
      <w:b/>
      <w:bCs/>
      <w:i w:val="0"/>
      <w:iCs w:val="0"/>
      <w:color w:val="000000" w:themeColor="text1"/>
      <w:sz w:val="22"/>
      <w:szCs w:val="22"/>
      <w:lang w:val="es-CO" w:eastAsia="en-US"/>
    </w:rPr>
  </w:style>
  <w:style w:type="character" w:customStyle="1" w:styleId="GrficoCar">
    <w:name w:val="Gráfico Car"/>
    <w:basedOn w:val="Fuentedeprrafopredeter"/>
    <w:link w:val="Grfico"/>
    <w:rsid w:val="009141D8"/>
    <w:rPr>
      <w:rFonts w:ascii="Arial Narrow" w:eastAsiaTheme="minorEastAsia" w:hAnsi="Arial Narrow"/>
      <w:b/>
      <w:bCs/>
      <w:szCs w:val="18"/>
    </w:rPr>
  </w:style>
  <w:style w:type="character" w:customStyle="1" w:styleId="TablasCar">
    <w:name w:val="Tablas Car"/>
    <w:basedOn w:val="Fuentedeprrafopredeter"/>
    <w:link w:val="Tablas"/>
    <w:rsid w:val="009141D8"/>
    <w:rPr>
      <w:rFonts w:ascii="Arial Narrow" w:eastAsiaTheme="majorEastAsia" w:hAnsi="Arial Narrow" w:cstheme="majorBidi"/>
      <w:b/>
      <w:bCs/>
      <w:color w:val="000000" w:themeColor="text1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141D8"/>
    <w:pPr>
      <w:spacing w:after="200"/>
    </w:pPr>
    <w:rPr>
      <w:i/>
      <w:iCs/>
      <w:color w:val="44546A" w:themeColor="text2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B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B8A"/>
    <w:rPr>
      <w:rFonts w:ascii="Segoe UI" w:eastAsiaTheme="minorEastAsia" w:hAnsi="Segoe UI" w:cs="Segoe UI"/>
      <w:sz w:val="1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1"/>
    <w:rsid w:val="00BA1210"/>
    <w:rPr>
      <w:rFonts w:ascii="Arial" w:hAnsi="Arial" w:cs="Arial"/>
      <w:b/>
      <w:bCs/>
      <w:color w:val="000000"/>
      <w:kern w:val="36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BA121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1"/>
    <w:semiHidden/>
    <w:rsid w:val="00B958B3"/>
    <w:rPr>
      <w:rFonts w:ascii="Arial" w:hAnsi="Arial" w:cs="Arial"/>
      <w:color w:val="00000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1"/>
    <w:semiHidden/>
    <w:rsid w:val="00B958B3"/>
    <w:rPr>
      <w:rFonts w:ascii="Arial" w:hAnsi="Arial" w:cs="Arial"/>
      <w:color w:val="000000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B958B3"/>
    <w:rPr>
      <w:rFonts w:ascii="Arial" w:hAnsi="Arial" w:cs="Arial"/>
      <w:color w:val="000000"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58B3"/>
    <w:rPr>
      <w:rFonts w:ascii="Arial" w:hAnsi="Arial" w:cs="Arial"/>
      <w:color w:val="000000"/>
    </w:rPr>
  </w:style>
  <w:style w:type="character" w:styleId="Hipervnculo">
    <w:name w:val="Hyperlink"/>
    <w:basedOn w:val="Fuentedeprrafopredeter"/>
    <w:uiPriority w:val="99"/>
    <w:semiHidden/>
    <w:unhideWhenUsed/>
    <w:rsid w:val="00B958B3"/>
    <w:rPr>
      <w:color w:val="3300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58B3"/>
    <w:rPr>
      <w:color w:val="CCCC33"/>
      <w:u w:val="single"/>
    </w:rPr>
  </w:style>
  <w:style w:type="paragraph" w:customStyle="1" w:styleId="msonormal0">
    <w:name w:val="msonormal"/>
    <w:basedOn w:val="Normal"/>
    <w:rsid w:val="00B958B3"/>
    <w:pPr>
      <w:spacing w:before="100" w:beforeAutospacing="1" w:after="100" w:afterAutospacing="1"/>
    </w:pPr>
    <w:rPr>
      <w:rFonts w:ascii="Times New Roman" w:eastAsiaTheme="minorHAnsi" w:hAnsi="Times New Roman" w:cs="Times New Roman"/>
      <w:lang w:val="es-CO" w:eastAsia="es-CO"/>
    </w:rPr>
  </w:style>
  <w:style w:type="paragraph" w:styleId="Encabezado">
    <w:name w:val="header"/>
    <w:basedOn w:val="Normal"/>
    <w:link w:val="EncabezadoCar"/>
    <w:uiPriority w:val="99"/>
    <w:semiHidden/>
    <w:unhideWhenUsed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958B3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semiHidden/>
    <w:unhideWhenUsed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958B3"/>
    <w:rPr>
      <w:rFonts w:ascii="Calibri" w:hAnsi="Calibri" w:cs="Calibri"/>
    </w:rPr>
  </w:style>
  <w:style w:type="paragraph" w:customStyle="1" w:styleId="TableParagraph">
    <w:name w:val="Table Paragraph"/>
    <w:basedOn w:val="Normal"/>
    <w:uiPriority w:val="1"/>
    <w:rsid w:val="00B958B3"/>
    <w:rPr>
      <w:rFonts w:ascii="Calibri" w:eastAsiaTheme="minorHAnsi" w:hAnsi="Calibri" w:cs="Calibri"/>
      <w:sz w:val="22"/>
      <w:szCs w:val="22"/>
      <w:lang w:val="es-CO" w:eastAsia="en-US"/>
    </w:rPr>
  </w:style>
  <w:style w:type="character" w:customStyle="1" w:styleId="estilocorreo32">
    <w:name w:val="estilocorreo32"/>
    <w:basedOn w:val="Fuentedeprrafopredeter"/>
    <w:semiHidden/>
    <w:rsid w:val="00B958B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E0AE7-DFF4-4CA0-9482-37398D6A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2901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Ambiente y Desarrollo Sostenible</Company>
  <LinksUpToDate>false</LinksUpToDate>
  <CharactersWithSpaces>18825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Milena Holguin Alfonso</dc:creator>
  <cp:keywords/>
  <dc:description/>
  <cp:lastModifiedBy>Diana Milena Holguin Alfonso</cp:lastModifiedBy>
  <cp:revision>2</cp:revision>
  <dcterms:created xsi:type="dcterms:W3CDTF">2018-07-19T16:35:00Z</dcterms:created>
  <dcterms:modified xsi:type="dcterms:W3CDTF">2018-07-19T16:35:00Z</dcterms:modified>
</cp:coreProperties>
</file>